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F9C5CE" w14:textId="6649210E" w:rsidR="001D3B79" w:rsidRDefault="000213C1" w:rsidP="003D57EA">
      <w:pPr>
        <w:rPr>
          <w:rFonts w:ascii="Arial" w:hAnsi="Arial" w:cs="Arial"/>
          <w:b/>
          <w:bCs/>
          <w:szCs w:val="24"/>
          <w:lang w:val="en-GB"/>
        </w:rPr>
      </w:pPr>
      <w:bookmarkStart w:id="0" w:name="_GoBack"/>
      <w:bookmarkEnd w:id="0"/>
      <w:r>
        <w:rPr>
          <w:rFonts w:ascii="Arial" w:hAnsi="Arial" w:cs="Arial"/>
          <w:b/>
          <w:bCs/>
          <w:szCs w:val="24"/>
          <w:lang w:val="en-GB"/>
        </w:rPr>
        <w:t>9</w:t>
      </w:r>
      <w:r w:rsidR="00B77D96">
        <w:rPr>
          <w:rFonts w:ascii="Arial" w:hAnsi="Arial" w:cs="Arial"/>
          <w:b/>
          <w:bCs/>
          <w:szCs w:val="24"/>
          <w:lang w:val="en-GB"/>
        </w:rPr>
        <w:t xml:space="preserve"> September</w:t>
      </w:r>
      <w:r w:rsidR="00E273B4">
        <w:rPr>
          <w:rFonts w:ascii="Arial" w:hAnsi="Arial" w:cs="Arial"/>
          <w:b/>
          <w:bCs/>
          <w:szCs w:val="24"/>
          <w:lang w:val="en-GB"/>
        </w:rPr>
        <w:t xml:space="preserve"> 2020</w:t>
      </w:r>
    </w:p>
    <w:p w14:paraId="02E51803" w14:textId="77777777" w:rsidR="001D3B79" w:rsidRDefault="001D3B79" w:rsidP="003D57EA">
      <w:pPr>
        <w:rPr>
          <w:rFonts w:ascii="Arial" w:hAnsi="Arial" w:cs="Arial"/>
          <w:b/>
          <w:bCs/>
          <w:szCs w:val="24"/>
          <w:lang w:val="en-GB"/>
        </w:rPr>
      </w:pPr>
    </w:p>
    <w:p w14:paraId="3B6EADF3" w14:textId="77777777" w:rsidR="00006B1D" w:rsidRDefault="003D57EA" w:rsidP="003D57EA">
      <w:pPr>
        <w:rPr>
          <w:rFonts w:ascii="Arial" w:hAnsi="Arial" w:cs="Arial"/>
          <w:b/>
          <w:bCs/>
          <w:szCs w:val="24"/>
          <w:lang w:val="en-GB"/>
        </w:rPr>
      </w:pPr>
      <w:r w:rsidRPr="006037CC">
        <w:rPr>
          <w:rFonts w:ascii="Arial" w:hAnsi="Arial" w:cs="Arial"/>
          <w:b/>
          <w:bCs/>
          <w:szCs w:val="24"/>
          <w:lang w:val="en-GB"/>
        </w:rPr>
        <w:t>Parliamentary Portfolio Committee on Agriculture, Land Reform and Rural</w:t>
      </w:r>
      <w:r>
        <w:rPr>
          <w:rFonts w:ascii="Arial" w:hAnsi="Arial" w:cs="Arial"/>
          <w:b/>
          <w:bCs/>
          <w:szCs w:val="24"/>
          <w:lang w:val="en-GB"/>
        </w:rPr>
        <w:t xml:space="preserve"> </w:t>
      </w:r>
      <w:r w:rsidRPr="006037CC">
        <w:rPr>
          <w:rFonts w:ascii="Arial" w:hAnsi="Arial" w:cs="Arial"/>
          <w:b/>
          <w:bCs/>
          <w:szCs w:val="24"/>
          <w:lang w:val="en-GB"/>
        </w:rPr>
        <w:t xml:space="preserve">Development – </w:t>
      </w:r>
      <w:bookmarkStart w:id="1" w:name="_Hlk49505287"/>
      <w:r w:rsidRPr="006037CC">
        <w:rPr>
          <w:rFonts w:ascii="Arial" w:hAnsi="Arial" w:cs="Arial"/>
          <w:b/>
          <w:bCs/>
          <w:szCs w:val="24"/>
          <w:lang w:val="en-GB"/>
        </w:rPr>
        <w:t>Hearing on 18 August 2020 on the Upgrading of Land Tenure Rights Amendment Bill, 2020</w:t>
      </w:r>
      <w:bookmarkEnd w:id="1"/>
    </w:p>
    <w:p w14:paraId="38E40498" w14:textId="6015B286" w:rsidR="003D57EA" w:rsidRPr="006037CC" w:rsidRDefault="003D57EA" w:rsidP="003D57EA">
      <w:pPr>
        <w:rPr>
          <w:rFonts w:ascii="Arial" w:hAnsi="Arial" w:cs="Arial"/>
          <w:b/>
          <w:bCs/>
          <w:szCs w:val="24"/>
          <w:lang w:val="en-GB"/>
        </w:rPr>
      </w:pPr>
      <w:r w:rsidRPr="006037CC">
        <w:rPr>
          <w:rFonts w:ascii="Arial" w:hAnsi="Arial" w:cs="Arial"/>
          <w:b/>
          <w:bCs/>
          <w:szCs w:val="24"/>
          <w:lang w:val="en-GB"/>
        </w:rPr>
        <w:t xml:space="preserve">    </w:t>
      </w:r>
    </w:p>
    <w:p w14:paraId="1E91155C" w14:textId="77777777" w:rsidR="003D57EA" w:rsidRDefault="003D57EA" w:rsidP="003D57EA">
      <w:pPr>
        <w:pStyle w:val="ListParagraph"/>
        <w:numPr>
          <w:ilvl w:val="0"/>
          <w:numId w:val="5"/>
        </w:numPr>
        <w:spacing w:after="160" w:line="259" w:lineRule="auto"/>
        <w:ind w:left="426" w:hanging="426"/>
        <w:contextualSpacing/>
        <w:rPr>
          <w:rFonts w:ascii="Arial" w:hAnsi="Arial" w:cs="Arial"/>
          <w:b/>
          <w:bCs/>
          <w:lang w:val="en-GB"/>
        </w:rPr>
      </w:pPr>
      <w:r w:rsidRPr="00D92E21">
        <w:rPr>
          <w:rFonts w:ascii="Arial" w:hAnsi="Arial" w:cs="Arial"/>
          <w:b/>
          <w:bCs/>
          <w:lang w:val="en-GB"/>
        </w:rPr>
        <w:t>Follow-up evidence</w:t>
      </w:r>
    </w:p>
    <w:p w14:paraId="3EED319B" w14:textId="2CDF4710" w:rsidR="003D57EA" w:rsidRPr="001437FB" w:rsidRDefault="003D57EA" w:rsidP="003D57EA">
      <w:pPr>
        <w:rPr>
          <w:rFonts w:ascii="Arial" w:hAnsi="Arial" w:cs="Arial"/>
          <w:szCs w:val="24"/>
          <w:lang w:val="en-GB"/>
        </w:rPr>
      </w:pPr>
      <w:r w:rsidRPr="001437FB">
        <w:rPr>
          <w:rFonts w:ascii="Arial" w:hAnsi="Arial" w:cs="Arial"/>
          <w:szCs w:val="24"/>
          <w:lang w:val="en-GB"/>
        </w:rPr>
        <w:t>T</w:t>
      </w:r>
      <w:r>
        <w:rPr>
          <w:rFonts w:ascii="Arial" w:hAnsi="Arial" w:cs="Arial"/>
          <w:szCs w:val="24"/>
          <w:lang w:val="en-GB"/>
        </w:rPr>
        <w:t xml:space="preserve">he records maintained by the Free Market Foundation’s Khaya Lam Land Reform Project of title deeds issued in partnership with the </w:t>
      </w:r>
      <w:proofErr w:type="spellStart"/>
      <w:r>
        <w:rPr>
          <w:rFonts w:ascii="Arial" w:hAnsi="Arial" w:cs="Arial"/>
          <w:szCs w:val="24"/>
          <w:lang w:val="en-GB"/>
        </w:rPr>
        <w:t>Ngwathe</w:t>
      </w:r>
      <w:proofErr w:type="spellEnd"/>
      <w:r>
        <w:rPr>
          <w:rFonts w:ascii="Arial" w:hAnsi="Arial" w:cs="Arial"/>
          <w:szCs w:val="24"/>
          <w:lang w:val="en-GB"/>
        </w:rPr>
        <w:t xml:space="preserve"> Municipality in the Free State under </w:t>
      </w:r>
      <w:r w:rsidR="000C1514">
        <w:rPr>
          <w:rFonts w:ascii="Arial" w:hAnsi="Arial" w:cs="Arial"/>
          <w:szCs w:val="24"/>
          <w:lang w:val="en-GB"/>
        </w:rPr>
        <w:t>the Upgrading of Land Tenure Rights Act (ULTRA)</w:t>
      </w:r>
      <w:r>
        <w:rPr>
          <w:rFonts w:ascii="Arial" w:hAnsi="Arial" w:cs="Arial"/>
          <w:szCs w:val="24"/>
          <w:lang w:val="en-GB"/>
        </w:rPr>
        <w:t xml:space="preserve">, reveals that </w:t>
      </w:r>
      <w:r w:rsidRPr="001437FB">
        <w:rPr>
          <w:rFonts w:ascii="Arial" w:hAnsi="Arial" w:cs="Arial"/>
          <w:szCs w:val="24"/>
          <w:lang w:val="en-GB"/>
        </w:rPr>
        <w:t xml:space="preserve">women were the recipients of 1,524 (49.97%) of a total of 3,050 title deeds issued by the </w:t>
      </w:r>
      <w:proofErr w:type="spellStart"/>
      <w:r w:rsidRPr="001437FB">
        <w:rPr>
          <w:rFonts w:ascii="Arial" w:hAnsi="Arial" w:cs="Arial"/>
          <w:szCs w:val="24"/>
          <w:lang w:val="en-GB"/>
        </w:rPr>
        <w:t>Ngwathe</w:t>
      </w:r>
      <w:proofErr w:type="spellEnd"/>
      <w:r w:rsidRPr="001437FB">
        <w:rPr>
          <w:rFonts w:ascii="Arial" w:hAnsi="Arial" w:cs="Arial"/>
          <w:szCs w:val="24"/>
          <w:lang w:val="en-GB"/>
        </w:rPr>
        <w:t xml:space="preserve"> Municipality</w:t>
      </w:r>
      <w:r>
        <w:rPr>
          <w:rFonts w:ascii="Arial" w:hAnsi="Arial" w:cs="Arial"/>
          <w:szCs w:val="24"/>
          <w:lang w:val="en-GB"/>
        </w:rPr>
        <w:t xml:space="preserve"> </w:t>
      </w:r>
      <w:r w:rsidRPr="001437FB">
        <w:rPr>
          <w:rFonts w:ascii="Arial" w:hAnsi="Arial" w:cs="Arial"/>
          <w:szCs w:val="24"/>
          <w:lang w:val="en-GB"/>
        </w:rPr>
        <w:t>during the years 2014 to 2020</w:t>
      </w:r>
      <w:r>
        <w:rPr>
          <w:rFonts w:ascii="Arial" w:hAnsi="Arial" w:cs="Arial"/>
          <w:szCs w:val="24"/>
          <w:lang w:val="en-GB"/>
        </w:rPr>
        <w:t xml:space="preserve"> (see graphs)</w:t>
      </w:r>
      <w:r w:rsidRPr="001437FB">
        <w:rPr>
          <w:rFonts w:ascii="Arial" w:hAnsi="Arial" w:cs="Arial"/>
          <w:szCs w:val="24"/>
          <w:lang w:val="en-GB"/>
        </w:rPr>
        <w:t xml:space="preserve">. The rate of issue increased </w:t>
      </w:r>
      <w:r>
        <w:rPr>
          <w:rFonts w:ascii="Arial" w:hAnsi="Arial" w:cs="Arial"/>
          <w:szCs w:val="24"/>
          <w:lang w:val="en-GB"/>
        </w:rPr>
        <w:t xml:space="preserve">significantly </w:t>
      </w:r>
      <w:r w:rsidRPr="001437FB">
        <w:rPr>
          <w:rFonts w:ascii="Arial" w:hAnsi="Arial" w:cs="Arial"/>
          <w:szCs w:val="24"/>
          <w:lang w:val="en-GB"/>
        </w:rPr>
        <w:t xml:space="preserve">in the most recent years as the </w:t>
      </w:r>
      <w:r>
        <w:rPr>
          <w:rFonts w:ascii="Arial" w:hAnsi="Arial" w:cs="Arial"/>
          <w:szCs w:val="24"/>
          <w:lang w:val="en-GB"/>
        </w:rPr>
        <w:t xml:space="preserve">potential recipients came to understand and trust the process. </w:t>
      </w:r>
    </w:p>
    <w:p w14:paraId="2C94D037" w14:textId="77777777" w:rsidR="003D57EA" w:rsidRDefault="003D57EA" w:rsidP="003D57EA">
      <w:pPr>
        <w:rPr>
          <w:rFonts w:ascii="Arial" w:hAnsi="Arial" w:cs="Arial"/>
          <w:szCs w:val="24"/>
          <w:lang w:val="en-GB"/>
        </w:rPr>
      </w:pPr>
      <w:r>
        <w:rPr>
          <w:rFonts w:ascii="Arial" w:hAnsi="Arial" w:cs="Arial"/>
          <w:szCs w:val="24"/>
          <w:lang w:val="en-GB"/>
        </w:rPr>
        <w:t xml:space="preserve">                        </w:t>
      </w:r>
      <w:r>
        <w:rPr>
          <w:noProof/>
        </w:rPr>
        <w:drawing>
          <wp:inline distT="0" distB="0" distL="0" distR="0" wp14:anchorId="121BC60F" wp14:editId="4E89EDAA">
            <wp:extent cx="5731510" cy="305689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3056890"/>
                    </a:xfrm>
                    <a:prstGeom prst="rect">
                      <a:avLst/>
                    </a:prstGeom>
                    <a:noFill/>
                    <a:ln>
                      <a:noFill/>
                    </a:ln>
                  </pic:spPr>
                </pic:pic>
              </a:graphicData>
            </a:graphic>
          </wp:inline>
        </w:drawing>
      </w:r>
      <w:r>
        <w:rPr>
          <w:rFonts w:ascii="Arial" w:hAnsi="Arial" w:cs="Arial"/>
          <w:szCs w:val="24"/>
          <w:lang w:val="en-GB"/>
        </w:rPr>
        <w:t xml:space="preserve"> </w:t>
      </w:r>
    </w:p>
    <w:p w14:paraId="64049DB4" w14:textId="77777777" w:rsidR="003D57EA" w:rsidRDefault="003D57EA" w:rsidP="003D57EA">
      <w:pPr>
        <w:rPr>
          <w:rFonts w:ascii="Arial" w:hAnsi="Arial" w:cs="Arial"/>
          <w:szCs w:val="24"/>
          <w:lang w:val="en-GB"/>
        </w:rPr>
      </w:pPr>
      <w:r>
        <w:rPr>
          <w:noProof/>
        </w:rPr>
        <w:lastRenderedPageBreak/>
        <w:drawing>
          <wp:inline distT="0" distB="0" distL="0" distR="0" wp14:anchorId="1C6F5FC9" wp14:editId="77BA715E">
            <wp:extent cx="5731510" cy="305689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3056890"/>
                    </a:xfrm>
                    <a:prstGeom prst="rect">
                      <a:avLst/>
                    </a:prstGeom>
                    <a:noFill/>
                    <a:ln>
                      <a:noFill/>
                    </a:ln>
                  </pic:spPr>
                </pic:pic>
              </a:graphicData>
            </a:graphic>
          </wp:inline>
        </w:drawing>
      </w:r>
    </w:p>
    <w:p w14:paraId="2022E66C" w14:textId="6D234F07" w:rsidR="003D57EA" w:rsidRDefault="003D57EA" w:rsidP="003D57EA">
      <w:pPr>
        <w:rPr>
          <w:rFonts w:ascii="Arial" w:hAnsi="Arial" w:cs="Arial"/>
          <w:szCs w:val="24"/>
          <w:lang w:val="en-GB"/>
        </w:rPr>
      </w:pPr>
      <w:r>
        <w:rPr>
          <w:rFonts w:ascii="Arial" w:hAnsi="Arial" w:cs="Arial"/>
          <w:szCs w:val="24"/>
          <w:lang w:val="en-GB"/>
        </w:rPr>
        <w:t xml:space="preserve">The figures also reveal that the average age of female recipients was 62 while males were slightly younger at 59. </w:t>
      </w:r>
    </w:p>
    <w:p w14:paraId="7E9BB208" w14:textId="77777777" w:rsidR="006255DF" w:rsidRDefault="006255DF" w:rsidP="003D57EA">
      <w:pPr>
        <w:rPr>
          <w:rFonts w:ascii="Arial" w:hAnsi="Arial" w:cs="Arial"/>
          <w:szCs w:val="24"/>
          <w:lang w:val="en-GB"/>
        </w:rPr>
      </w:pPr>
    </w:p>
    <w:p w14:paraId="75EE8384" w14:textId="77777777" w:rsidR="003D57EA" w:rsidRPr="000E190F" w:rsidRDefault="003D57EA" w:rsidP="006255DF">
      <w:pPr>
        <w:pStyle w:val="ListParagraph"/>
        <w:numPr>
          <w:ilvl w:val="0"/>
          <w:numId w:val="5"/>
        </w:numPr>
        <w:spacing w:after="160" w:line="259" w:lineRule="auto"/>
        <w:ind w:left="426" w:hanging="426"/>
        <w:contextualSpacing/>
        <w:rPr>
          <w:rFonts w:ascii="Arial" w:hAnsi="Arial" w:cs="Arial"/>
          <w:b/>
          <w:bCs/>
          <w:lang w:val="en-GB"/>
        </w:rPr>
      </w:pPr>
      <w:r>
        <w:rPr>
          <w:rFonts w:ascii="Arial" w:hAnsi="Arial" w:cs="Arial"/>
          <w:b/>
          <w:bCs/>
          <w:lang w:val="en-GB"/>
        </w:rPr>
        <w:t>The significance of the ages of the recipients of the title deeds via ULTRA</w:t>
      </w:r>
    </w:p>
    <w:p w14:paraId="77054EB2" w14:textId="62425B61" w:rsidR="00E273B4" w:rsidRDefault="003D57EA" w:rsidP="003D57EA">
      <w:pPr>
        <w:rPr>
          <w:rFonts w:ascii="Arial" w:hAnsi="Arial" w:cs="Arial"/>
          <w:szCs w:val="24"/>
          <w:lang w:val="en-GB"/>
        </w:rPr>
      </w:pPr>
      <w:r>
        <w:rPr>
          <w:rFonts w:ascii="Arial" w:hAnsi="Arial" w:cs="Arial"/>
          <w:szCs w:val="24"/>
          <w:lang w:val="en-GB"/>
        </w:rPr>
        <w:t xml:space="preserve">The significance of the ages is that the average recipients would have been in their mid-twenties in 1991 when ULTRA was adopted. As an example, Mrs Maria Mothupi, was 99 years old when she received her title deed. She was born 5 years after the iniquitous 1913 Land Act became law, which prohibited her from owning property for the greater part of her life. ULTRA became law when she was 72 years old and not only gave her the right to own property but made her the owner of the </w:t>
      </w:r>
      <w:proofErr w:type="gramStart"/>
      <w:r>
        <w:rPr>
          <w:rFonts w:ascii="Arial" w:hAnsi="Arial" w:cs="Arial"/>
          <w:szCs w:val="24"/>
          <w:lang w:val="en-GB"/>
        </w:rPr>
        <w:t>ho</w:t>
      </w:r>
      <w:r w:rsidR="004525D2">
        <w:rPr>
          <w:rFonts w:ascii="Arial" w:hAnsi="Arial" w:cs="Arial"/>
          <w:szCs w:val="24"/>
          <w:lang w:val="en-GB"/>
        </w:rPr>
        <w:t>use</w:t>
      </w:r>
      <w:proofErr w:type="gramEnd"/>
      <w:r>
        <w:rPr>
          <w:rFonts w:ascii="Arial" w:hAnsi="Arial" w:cs="Arial"/>
          <w:szCs w:val="24"/>
          <w:lang w:val="en-GB"/>
        </w:rPr>
        <w:t xml:space="preserve"> she and her husband had built many years before. However, it took another 26 years, to when she was 99 years old, before the Mayor of </w:t>
      </w:r>
      <w:proofErr w:type="spellStart"/>
      <w:r>
        <w:rPr>
          <w:rFonts w:ascii="Arial" w:hAnsi="Arial" w:cs="Arial"/>
          <w:szCs w:val="24"/>
          <w:lang w:val="en-GB"/>
        </w:rPr>
        <w:t>Ngwathe</w:t>
      </w:r>
      <w:proofErr w:type="spellEnd"/>
      <w:r>
        <w:rPr>
          <w:rFonts w:ascii="Arial" w:hAnsi="Arial" w:cs="Arial"/>
          <w:szCs w:val="24"/>
          <w:lang w:val="en-GB"/>
        </w:rPr>
        <w:t xml:space="preserve"> presented her with the title to her property, in the presence of the donor who had paid the cost of transferring the property into her name. The joy displayed by Mrs Mothupi and her daughter and granddaughter, who were present, was clear for all to witness. Mrs Mothupi said, “I will sleep well now”, showing that she no longer needed to worry about her family’s future.</w:t>
      </w:r>
    </w:p>
    <w:p w14:paraId="5A384754" w14:textId="0142B423" w:rsidR="003D57EA" w:rsidRDefault="003D57EA" w:rsidP="003D57EA">
      <w:pPr>
        <w:rPr>
          <w:rFonts w:ascii="Arial" w:hAnsi="Arial" w:cs="Arial"/>
          <w:szCs w:val="24"/>
          <w:lang w:val="en-GB"/>
        </w:rPr>
      </w:pPr>
      <w:r>
        <w:rPr>
          <w:rFonts w:ascii="Arial" w:hAnsi="Arial" w:cs="Arial"/>
          <w:szCs w:val="24"/>
          <w:lang w:val="en-GB"/>
        </w:rPr>
        <w:t xml:space="preserve">     </w:t>
      </w:r>
    </w:p>
    <w:p w14:paraId="3C153C67" w14:textId="1E86025C" w:rsidR="003D57EA" w:rsidRDefault="003D57EA" w:rsidP="003D57EA">
      <w:pPr>
        <w:rPr>
          <w:rFonts w:ascii="Arial" w:hAnsi="Arial" w:cs="Arial"/>
          <w:szCs w:val="24"/>
          <w:lang w:val="en-GB"/>
        </w:rPr>
      </w:pPr>
      <w:r>
        <w:rPr>
          <w:rFonts w:ascii="Arial" w:hAnsi="Arial" w:cs="Arial"/>
          <w:szCs w:val="24"/>
          <w:lang w:val="en-GB"/>
        </w:rPr>
        <w:t xml:space="preserve">The above figures reveal that a </w:t>
      </w:r>
      <w:r w:rsidRPr="0090700E">
        <w:rPr>
          <w:rFonts w:ascii="Arial" w:hAnsi="Arial" w:cs="Arial"/>
          <w:szCs w:val="24"/>
          <w:lang w:val="en-GB"/>
        </w:rPr>
        <w:t xml:space="preserve">negative bias against women </w:t>
      </w:r>
      <w:r>
        <w:rPr>
          <w:rFonts w:ascii="Arial" w:hAnsi="Arial" w:cs="Arial"/>
          <w:szCs w:val="24"/>
          <w:lang w:val="en-GB"/>
        </w:rPr>
        <w:t xml:space="preserve">cannot be assumed, based on the </w:t>
      </w:r>
      <w:proofErr w:type="spellStart"/>
      <w:r w:rsidRPr="000213C1">
        <w:rPr>
          <w:rFonts w:ascii="Arial" w:hAnsi="Arial" w:cs="Arial"/>
          <w:i/>
          <w:iCs/>
          <w:szCs w:val="24"/>
          <w:lang w:val="en-GB"/>
        </w:rPr>
        <w:t>Rahube</w:t>
      </w:r>
      <w:proofErr w:type="spellEnd"/>
      <w:r>
        <w:rPr>
          <w:rFonts w:ascii="Arial" w:hAnsi="Arial" w:cs="Arial"/>
          <w:szCs w:val="24"/>
          <w:lang w:val="en-GB"/>
        </w:rPr>
        <w:t xml:space="preserve"> case and other instances of redress sought in the courts by female applicants who have suffered a disadvantage relating to ownership of property. The </w:t>
      </w:r>
      <w:proofErr w:type="spellStart"/>
      <w:r>
        <w:rPr>
          <w:rFonts w:ascii="Arial" w:hAnsi="Arial" w:cs="Arial"/>
          <w:szCs w:val="24"/>
          <w:lang w:val="en-GB"/>
        </w:rPr>
        <w:t>Ngwathe</w:t>
      </w:r>
      <w:proofErr w:type="spellEnd"/>
      <w:r>
        <w:rPr>
          <w:rFonts w:ascii="Arial" w:hAnsi="Arial" w:cs="Arial"/>
          <w:szCs w:val="24"/>
          <w:lang w:val="en-GB"/>
        </w:rPr>
        <w:t xml:space="preserve"> </w:t>
      </w:r>
      <w:r w:rsidR="000C1514">
        <w:rPr>
          <w:rFonts w:ascii="Arial" w:hAnsi="Arial" w:cs="Arial"/>
          <w:szCs w:val="24"/>
          <w:lang w:val="en-GB"/>
        </w:rPr>
        <w:t>l</w:t>
      </w:r>
      <w:r>
        <w:rPr>
          <w:rFonts w:ascii="Arial" w:hAnsi="Arial" w:cs="Arial"/>
          <w:szCs w:val="24"/>
          <w:lang w:val="en-GB"/>
        </w:rPr>
        <w:t xml:space="preserve">ocal </w:t>
      </w:r>
      <w:r w:rsidR="000C1514">
        <w:rPr>
          <w:rFonts w:ascii="Arial" w:hAnsi="Arial" w:cs="Arial"/>
          <w:szCs w:val="24"/>
          <w:lang w:val="en-GB"/>
        </w:rPr>
        <w:t>a</w:t>
      </w:r>
      <w:r>
        <w:rPr>
          <w:rFonts w:ascii="Arial" w:hAnsi="Arial" w:cs="Arial"/>
          <w:szCs w:val="24"/>
          <w:lang w:val="en-GB"/>
        </w:rPr>
        <w:t xml:space="preserve">uthority experience reveals that women are receiving title deeds to properties at a significant rate, equal to that of men. It is possible, given the average age of the recipients, that many of the women who receive title deeds are widows or divorcees. If that is so, it is imperative that, in order to provide them and their families with security of tenure, the process of transferring their properties into their hands should not be slowed down or brought to a halt by the proposed amendment to the Act. </w:t>
      </w:r>
    </w:p>
    <w:p w14:paraId="44D1E140" w14:textId="77777777" w:rsidR="00C57A44" w:rsidRDefault="00C57A44" w:rsidP="003D57EA">
      <w:pPr>
        <w:rPr>
          <w:rFonts w:ascii="Arial" w:hAnsi="Arial" w:cs="Arial"/>
          <w:szCs w:val="24"/>
          <w:lang w:val="en-GB"/>
        </w:rPr>
      </w:pPr>
    </w:p>
    <w:p w14:paraId="15BB21EC" w14:textId="084F0B2D" w:rsidR="003D57EA" w:rsidRPr="0090700E" w:rsidRDefault="003D57EA" w:rsidP="003D57EA">
      <w:pPr>
        <w:rPr>
          <w:rFonts w:ascii="Arial" w:hAnsi="Arial" w:cs="Arial"/>
          <w:b/>
          <w:bCs/>
          <w:szCs w:val="24"/>
          <w:lang w:val="en-GB"/>
        </w:rPr>
      </w:pPr>
      <w:r>
        <w:rPr>
          <w:rFonts w:ascii="Arial" w:hAnsi="Arial" w:cs="Arial"/>
          <w:szCs w:val="24"/>
          <w:lang w:val="en-GB"/>
        </w:rPr>
        <w:t xml:space="preserve">On behalf of every living individual who is an intended beneficiary of the 1991 </w:t>
      </w:r>
      <w:r w:rsidR="000C1514">
        <w:rPr>
          <w:rFonts w:ascii="Arial" w:hAnsi="Arial" w:cs="Arial"/>
          <w:szCs w:val="24"/>
          <w:lang w:val="en-GB"/>
        </w:rPr>
        <w:t>ULTRA</w:t>
      </w:r>
      <w:r>
        <w:rPr>
          <w:rFonts w:ascii="Arial" w:hAnsi="Arial" w:cs="Arial"/>
          <w:szCs w:val="24"/>
          <w:lang w:val="en-GB"/>
        </w:rPr>
        <w:t xml:space="preserve">, who has not yet received a title deed to the properties they own, whatever the cause of that omission might be, we appeal to the Committee to find a way to satisfy the concerns of the Court expressed in the </w:t>
      </w:r>
      <w:proofErr w:type="spellStart"/>
      <w:r w:rsidRPr="000213C1">
        <w:rPr>
          <w:rFonts w:ascii="Arial" w:hAnsi="Arial" w:cs="Arial"/>
          <w:i/>
          <w:iCs/>
          <w:szCs w:val="24"/>
          <w:lang w:val="en-GB"/>
        </w:rPr>
        <w:t>Rahube</w:t>
      </w:r>
      <w:proofErr w:type="spellEnd"/>
      <w:r>
        <w:rPr>
          <w:rFonts w:ascii="Arial" w:hAnsi="Arial" w:cs="Arial"/>
          <w:szCs w:val="24"/>
          <w:lang w:val="en-GB"/>
        </w:rPr>
        <w:t xml:space="preserve"> case</w:t>
      </w:r>
      <w:r w:rsidR="003F28FD">
        <w:rPr>
          <w:rFonts w:ascii="Arial" w:hAnsi="Arial" w:cs="Arial"/>
          <w:szCs w:val="24"/>
          <w:lang w:val="en-GB"/>
        </w:rPr>
        <w:t xml:space="preserve">. This should be done </w:t>
      </w:r>
      <w:r>
        <w:rPr>
          <w:rFonts w:ascii="Arial" w:hAnsi="Arial" w:cs="Arial"/>
          <w:szCs w:val="24"/>
          <w:lang w:val="en-GB"/>
        </w:rPr>
        <w:t xml:space="preserve">in a manner that does not expropriate the rights of the thousands of intended beneficiaries, many of whom are women, as revealed by the </w:t>
      </w:r>
      <w:proofErr w:type="spellStart"/>
      <w:r>
        <w:rPr>
          <w:rFonts w:ascii="Arial" w:hAnsi="Arial" w:cs="Arial"/>
          <w:szCs w:val="24"/>
          <w:lang w:val="en-GB"/>
        </w:rPr>
        <w:t>Ngwathe</w:t>
      </w:r>
      <w:proofErr w:type="spellEnd"/>
      <w:r>
        <w:rPr>
          <w:rFonts w:ascii="Arial" w:hAnsi="Arial" w:cs="Arial"/>
          <w:szCs w:val="24"/>
          <w:lang w:val="en-GB"/>
        </w:rPr>
        <w:t xml:space="preserve"> local authority data. We also appeal, on behalf of the thousands of intended ULTRA </w:t>
      </w:r>
      <w:r>
        <w:rPr>
          <w:rFonts w:ascii="Arial" w:hAnsi="Arial" w:cs="Arial"/>
          <w:szCs w:val="24"/>
          <w:lang w:val="en-GB"/>
        </w:rPr>
        <w:lastRenderedPageBreak/>
        <w:t xml:space="preserve">beneficiaries living in municipal low-cost housing townships, for government to adopt legislation that will reduce the cost of the process of transferring ownership to the intended beneficiaries.    </w:t>
      </w:r>
      <w:r w:rsidRPr="0090700E">
        <w:rPr>
          <w:rFonts w:ascii="Arial" w:hAnsi="Arial" w:cs="Arial"/>
          <w:szCs w:val="24"/>
          <w:lang w:val="en-GB"/>
        </w:rPr>
        <w:t xml:space="preserve">   </w:t>
      </w:r>
    </w:p>
    <w:p w14:paraId="7D0C6503" w14:textId="77777777" w:rsidR="003D57EA" w:rsidRPr="00FD3A23" w:rsidRDefault="003D57EA" w:rsidP="003D57EA">
      <w:pPr>
        <w:suppressAutoHyphens/>
        <w:ind w:left="45"/>
        <w:jc w:val="center"/>
        <w:rPr>
          <w:b/>
          <w:sz w:val="40"/>
          <w:szCs w:val="40"/>
          <w:lang w:val="en-US" w:eastAsia="ar-SA"/>
        </w:rPr>
      </w:pPr>
    </w:p>
    <w:p w14:paraId="5F8C262A" w14:textId="00068F2F" w:rsidR="003D57EA" w:rsidRPr="00FD3A23" w:rsidRDefault="00EA533A" w:rsidP="003D57EA">
      <w:pPr>
        <w:pBdr>
          <w:bottom w:val="single" w:sz="20" w:space="0" w:color="00FF00"/>
        </w:pBdr>
        <w:tabs>
          <w:tab w:val="center" w:pos="4320"/>
          <w:tab w:val="right" w:pos="8640"/>
        </w:tabs>
        <w:suppressAutoHyphens/>
        <w:rPr>
          <w:b/>
          <w:lang w:val="en-US" w:eastAsia="ar-SA"/>
        </w:rPr>
      </w:pPr>
      <w:r>
        <w:rPr>
          <w:noProof/>
        </w:rPr>
        <mc:AlternateContent>
          <mc:Choice Requires="wps">
            <w:drawing>
              <wp:anchor distT="0" distB="0" distL="114935" distR="114935" simplePos="0" relativeHeight="251660288" behindDoc="0" locked="0" layoutInCell="1" allowOverlap="1" wp14:anchorId="306AD52A" wp14:editId="49453B73">
                <wp:simplePos x="0" y="0"/>
                <wp:positionH relativeFrom="column">
                  <wp:posOffset>66675</wp:posOffset>
                </wp:positionH>
                <wp:positionV relativeFrom="paragraph">
                  <wp:posOffset>120650</wp:posOffset>
                </wp:positionV>
                <wp:extent cx="1797050" cy="89535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0" cy="895350"/>
                        </a:xfrm>
                        <a:prstGeom prst="rect">
                          <a:avLst/>
                        </a:prstGeom>
                        <a:solidFill>
                          <a:srgbClr val="FFFFFF"/>
                        </a:solidFill>
                        <a:ln>
                          <a:noFill/>
                        </a:ln>
                      </wps:spPr>
                      <wps:txbx>
                        <w:txbxContent>
                          <w:p w14:paraId="1DFC1412" w14:textId="77777777" w:rsidR="003D57EA" w:rsidRPr="00ED1247" w:rsidRDefault="003D57EA" w:rsidP="003D57EA">
                            <w:pPr>
                              <w:rPr>
                                <w:rFonts w:ascii="Calibri" w:hAnsi="Calibri" w:cs="Calibri"/>
                              </w:rPr>
                            </w:pPr>
                            <w:r w:rsidRPr="00ED1247">
                              <w:rPr>
                                <w:rFonts w:ascii="Calibri" w:hAnsi="Calibri" w:cs="Calibri"/>
                              </w:rPr>
                              <w:t>Liebenbergstrek</w:t>
                            </w:r>
                          </w:p>
                          <w:p w14:paraId="6A9AC85C" w14:textId="77777777" w:rsidR="003D57EA" w:rsidRPr="00ED1247" w:rsidRDefault="003D57EA" w:rsidP="003D57EA">
                            <w:pPr>
                              <w:rPr>
                                <w:rFonts w:ascii="Calibri" w:hAnsi="Calibri" w:cs="Calibri"/>
                                <w:b/>
                              </w:rPr>
                            </w:pPr>
                            <w:r w:rsidRPr="00ED1247">
                              <w:rPr>
                                <w:rFonts w:ascii="Calibri" w:hAnsi="Calibri" w:cs="Calibri"/>
                                <w:b/>
                              </w:rPr>
                              <w:t>PARYS</w:t>
                            </w:r>
                          </w:p>
                          <w:p w14:paraId="4F0558BF" w14:textId="77777777" w:rsidR="003D57EA" w:rsidRPr="00ED1247" w:rsidRDefault="003D57EA" w:rsidP="003D57EA">
                            <w:pPr>
                              <w:rPr>
                                <w:rFonts w:ascii="Calibri" w:hAnsi="Calibri" w:cs="Calibri"/>
                              </w:rPr>
                            </w:pPr>
                            <w:r w:rsidRPr="00ED1247">
                              <w:rPr>
                                <w:rFonts w:ascii="Calibri" w:hAnsi="Calibri" w:cs="Calibri"/>
                              </w:rPr>
                              <w:t>9585</w:t>
                            </w:r>
                          </w:p>
                          <w:p w14:paraId="1B2A83BC" w14:textId="77777777" w:rsidR="003D57EA" w:rsidRPr="00ED1247" w:rsidRDefault="003D57EA" w:rsidP="003D57EA">
                            <w:pPr>
                              <w:rPr>
                                <w:rFonts w:ascii="Calibri" w:hAnsi="Calibri" w:cs="Calibri"/>
                              </w:rPr>
                            </w:pPr>
                            <w:r w:rsidRPr="00ED1247">
                              <w:rPr>
                                <w:rFonts w:ascii="Calibri" w:hAnsi="Calibri" w:cs="Calibri"/>
                              </w:rPr>
                              <w:t xml:space="preserve">Inquiries: Ms. </w:t>
                            </w:r>
                            <w:r>
                              <w:rPr>
                                <w:rFonts w:ascii="Calibri" w:hAnsi="Calibri" w:cs="Calibri"/>
                              </w:rPr>
                              <w:t>Ria Jordaan</w:t>
                            </w:r>
                          </w:p>
                          <w:p w14:paraId="490C8FCC" w14:textId="77777777" w:rsidR="003D57EA" w:rsidRPr="00ED1247" w:rsidRDefault="003D57EA" w:rsidP="003D57EA">
                            <w:pPr>
                              <w:rPr>
                                <w:rFonts w:ascii="Calibri" w:hAnsi="Calibri" w:cs="Calibri"/>
                              </w:rPr>
                            </w:pPr>
                            <w:r w:rsidRPr="00ED1247">
                              <w:rPr>
                                <w:rFonts w:ascii="Calibri" w:hAnsi="Calibri" w:cs="Calibri"/>
                              </w:rPr>
                              <w:t>Tel: +27 (0) 56 816 2700</w:t>
                            </w:r>
                          </w:p>
                          <w:p w14:paraId="01F57069" w14:textId="77777777" w:rsidR="003D57EA" w:rsidRDefault="003D57EA" w:rsidP="003D57EA">
                            <w:pPr>
                              <w:rPr>
                                <w:rFonts w:ascii="Calibri" w:hAnsi="Calibri" w:cs="Calibri"/>
                              </w:rPr>
                            </w:pPr>
                            <w:r w:rsidRPr="00ED1247">
                              <w:rPr>
                                <w:rFonts w:ascii="Calibri" w:hAnsi="Calibri" w:cs="Calibri"/>
                              </w:rPr>
                              <w:t>Fax: +27 (0) 56 811 4848</w:t>
                            </w:r>
                          </w:p>
                          <w:p w14:paraId="3FE623D1" w14:textId="77777777" w:rsidR="003D57EA" w:rsidRPr="007556B8" w:rsidRDefault="003D57EA" w:rsidP="003D57EA">
                            <w:pPr>
                              <w:rPr>
                                <w:rFonts w:ascii="Calibri" w:hAnsi="Calibri" w:cs="Calibri"/>
                                <w:b/>
                                <w:bCs/>
                              </w:rPr>
                            </w:pPr>
                            <w:r>
                              <w:rPr>
                                <w:rFonts w:ascii="Calibri" w:hAnsi="Calibri" w:cs="Calibri"/>
                                <w:b/>
                                <w:bCs/>
                              </w:rPr>
                              <w:t>OFFICE OF THE MUNICIPAL MANAGER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6AD52A" id="_x0000_t202" coordsize="21600,21600" o:spt="202" path="m,l,21600r21600,l21600,xe">
                <v:stroke joinstyle="miter"/>
                <v:path gradientshapeok="t" o:connecttype="rect"/>
              </v:shapetype>
              <v:shape id="Text Box 3" o:spid="_x0000_s1026" type="#_x0000_t202" style="position:absolute;margin-left:5.25pt;margin-top:9.5pt;width:141.5pt;height:70.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" stroked="f">
                <v:textbox inset="0,0,0,0">
                  <w:txbxContent>
                    <w:p w14:paraId="1DFC1412" w14:textId="77777777" w:rsidR="003D57EA" w:rsidRPr="00ED1247" w:rsidRDefault="003D57EA" w:rsidP="003D57EA">
                      <w:pPr>
                        <w:rPr>
                          <w:rFonts w:ascii="Calibri" w:hAnsi="Calibri" w:cs="Calibri"/>
                        </w:rPr>
                      </w:pPr>
                      <w:r w:rsidRPr="00ED1247">
                        <w:rPr>
                          <w:rFonts w:ascii="Calibri" w:hAnsi="Calibri" w:cs="Calibri"/>
                        </w:rPr>
                        <w:t>Liebenbergstrek</w:t>
                      </w:r>
                    </w:p>
                    <w:p w14:paraId="6A9AC85C" w14:textId="77777777" w:rsidR="003D57EA" w:rsidRPr="00ED1247" w:rsidRDefault="003D57EA" w:rsidP="003D57EA">
                      <w:pPr>
                        <w:rPr>
                          <w:rFonts w:ascii="Calibri" w:hAnsi="Calibri" w:cs="Calibri"/>
                          <w:b/>
                        </w:rPr>
                      </w:pPr>
                      <w:r w:rsidRPr="00ED1247">
                        <w:rPr>
                          <w:rFonts w:ascii="Calibri" w:hAnsi="Calibri" w:cs="Calibri"/>
                          <w:b/>
                        </w:rPr>
                        <w:t>PARYS</w:t>
                      </w:r>
                    </w:p>
                    <w:p w14:paraId="4F0558BF" w14:textId="77777777" w:rsidR="003D57EA" w:rsidRPr="00ED1247" w:rsidRDefault="003D57EA" w:rsidP="003D57EA">
                      <w:pPr>
                        <w:rPr>
                          <w:rFonts w:ascii="Calibri" w:hAnsi="Calibri" w:cs="Calibri"/>
                        </w:rPr>
                      </w:pPr>
                      <w:r w:rsidRPr="00ED1247">
                        <w:rPr>
                          <w:rFonts w:ascii="Calibri" w:hAnsi="Calibri" w:cs="Calibri"/>
                        </w:rPr>
                        <w:t>9585</w:t>
                      </w:r>
                    </w:p>
                    <w:p w14:paraId="1B2A83BC" w14:textId="77777777" w:rsidR="003D57EA" w:rsidRPr="00ED1247" w:rsidRDefault="003D57EA" w:rsidP="003D57EA">
                      <w:pPr>
                        <w:rPr>
                          <w:rFonts w:ascii="Calibri" w:hAnsi="Calibri" w:cs="Calibri"/>
                        </w:rPr>
                      </w:pPr>
                      <w:r w:rsidRPr="00ED1247">
                        <w:rPr>
                          <w:rFonts w:ascii="Calibri" w:hAnsi="Calibri" w:cs="Calibri"/>
                        </w:rPr>
                        <w:t xml:space="preserve">Inquiries: Ms. </w:t>
                      </w:r>
                      <w:r>
                        <w:rPr>
                          <w:rFonts w:ascii="Calibri" w:hAnsi="Calibri" w:cs="Calibri"/>
                        </w:rPr>
                        <w:t>Ria Jordaan</w:t>
                      </w:r>
                    </w:p>
                    <w:p w14:paraId="490C8FCC" w14:textId="77777777" w:rsidR="003D57EA" w:rsidRPr="00ED1247" w:rsidRDefault="003D57EA" w:rsidP="003D57EA">
                      <w:pPr>
                        <w:rPr>
                          <w:rFonts w:ascii="Calibri" w:hAnsi="Calibri" w:cs="Calibri"/>
                        </w:rPr>
                      </w:pPr>
                      <w:r w:rsidRPr="00ED1247">
                        <w:rPr>
                          <w:rFonts w:ascii="Calibri" w:hAnsi="Calibri" w:cs="Calibri"/>
                        </w:rPr>
                        <w:t>Tel: +27 (0) 56 816 2700</w:t>
                      </w:r>
                    </w:p>
                    <w:p w14:paraId="01F57069" w14:textId="77777777" w:rsidR="003D57EA" w:rsidRDefault="003D57EA" w:rsidP="003D57EA">
                      <w:pPr>
                        <w:rPr>
                          <w:rFonts w:ascii="Calibri" w:hAnsi="Calibri" w:cs="Calibri"/>
                        </w:rPr>
                      </w:pPr>
                      <w:r w:rsidRPr="00ED1247">
                        <w:rPr>
                          <w:rFonts w:ascii="Calibri" w:hAnsi="Calibri" w:cs="Calibri"/>
                        </w:rPr>
                        <w:t>Fax: +27 (0) 56 811 4848</w:t>
                      </w:r>
                    </w:p>
                    <w:p w14:paraId="3FE623D1" w14:textId="77777777" w:rsidR="003D57EA" w:rsidRPr="007556B8" w:rsidRDefault="003D57EA" w:rsidP="003D57EA">
                      <w:pPr>
                        <w:rPr>
                          <w:rFonts w:ascii="Calibri" w:hAnsi="Calibri" w:cs="Calibri"/>
                          <w:b/>
                          <w:bCs/>
                        </w:rPr>
                      </w:pPr>
                      <w:r>
                        <w:rPr>
                          <w:rFonts w:ascii="Calibri" w:hAnsi="Calibri" w:cs="Calibri"/>
                          <w:b/>
                          <w:bCs/>
                        </w:rPr>
                        <w:t>OFFICE OF THE MUNICIPAL MANAGER</w:t>
                      </w:r>
                    </w:p>
                  </w:txbxContent>
                </v:textbox>
              </v:shape>
            </w:pict>
          </mc:Fallback>
        </mc:AlternateContent>
      </w:r>
    </w:p>
    <w:p w14:paraId="1EA0FFB0" w14:textId="77777777" w:rsidR="003D57EA" w:rsidRPr="00FD3A23" w:rsidRDefault="003D57EA" w:rsidP="003D57EA">
      <w:pPr>
        <w:suppressAutoHyphens/>
        <w:rPr>
          <w:b/>
          <w:sz w:val="28"/>
          <w:szCs w:val="28"/>
          <w:lang w:val="en-US" w:eastAsia="ar-SA"/>
        </w:rPr>
      </w:pPr>
      <w:r w:rsidRPr="00FD3A23">
        <w:rPr>
          <w:noProof/>
          <w:sz w:val="20"/>
          <w:lang w:val="en-US" w:eastAsia="ar-SA"/>
        </w:rPr>
        <w:drawing>
          <wp:anchor distT="0" distB="0" distL="114935" distR="114935" simplePos="0" relativeHeight="251659264" behindDoc="1" locked="0" layoutInCell="1" allowOverlap="1" wp14:anchorId="76336A40" wp14:editId="2D7FFD95">
            <wp:simplePos x="0" y="0"/>
            <wp:positionH relativeFrom="column">
              <wp:posOffset>2954655</wp:posOffset>
            </wp:positionH>
            <wp:positionV relativeFrom="paragraph">
              <wp:posOffset>137795</wp:posOffset>
            </wp:positionV>
            <wp:extent cx="1563370" cy="720090"/>
            <wp:effectExtent l="0" t="0" r="0" b="3810"/>
            <wp:wrapTight wrapText="bothSides">
              <wp:wrapPolygon edited="0">
                <wp:start x="0" y="0"/>
                <wp:lineTo x="0" y="21143"/>
                <wp:lineTo x="21319" y="21143"/>
                <wp:lineTo x="21319"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3370" cy="72009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17DC208" w14:textId="77777777" w:rsidR="003D57EA" w:rsidRDefault="003D57EA" w:rsidP="003D57EA">
      <w:pPr>
        <w:spacing w:line="360" w:lineRule="atLeast"/>
        <w:jc w:val="center"/>
        <w:rPr>
          <w:rFonts w:ascii="Arial" w:hAnsi="Arial" w:cs="Arial"/>
          <w:b/>
          <w:bCs/>
          <w:szCs w:val="24"/>
          <w:lang w:eastAsia="en-ZA"/>
        </w:rPr>
      </w:pPr>
    </w:p>
    <w:p w14:paraId="70895E22" w14:textId="77777777" w:rsidR="003D57EA" w:rsidRDefault="003D57EA" w:rsidP="003D57EA">
      <w:pPr>
        <w:spacing w:line="360" w:lineRule="atLeast"/>
        <w:jc w:val="center"/>
        <w:rPr>
          <w:rFonts w:ascii="Arial" w:hAnsi="Arial" w:cs="Arial"/>
          <w:b/>
          <w:bCs/>
          <w:szCs w:val="24"/>
          <w:lang w:eastAsia="en-ZA"/>
        </w:rPr>
      </w:pPr>
    </w:p>
    <w:p w14:paraId="60ED2527" w14:textId="77777777" w:rsidR="003D57EA" w:rsidRDefault="003D57EA" w:rsidP="003D57EA">
      <w:pPr>
        <w:spacing w:line="360" w:lineRule="atLeast"/>
        <w:jc w:val="center"/>
        <w:rPr>
          <w:rFonts w:ascii="Arial" w:hAnsi="Arial" w:cs="Arial"/>
          <w:b/>
          <w:bCs/>
          <w:szCs w:val="24"/>
          <w:lang w:eastAsia="en-ZA"/>
        </w:rPr>
      </w:pPr>
    </w:p>
    <w:p w14:paraId="04B72B1A" w14:textId="77777777" w:rsidR="003D57EA" w:rsidRPr="00FD3A23" w:rsidRDefault="003D57EA" w:rsidP="003D57EA">
      <w:pPr>
        <w:spacing w:line="360" w:lineRule="atLeast"/>
        <w:jc w:val="center"/>
        <w:rPr>
          <w:rFonts w:ascii="Calibri" w:hAnsi="Calibri"/>
          <w:lang w:eastAsia="en-ZA"/>
        </w:rPr>
      </w:pPr>
      <w:r w:rsidRPr="00FD3A23">
        <w:rPr>
          <w:rFonts w:ascii="Arial" w:hAnsi="Arial" w:cs="Arial"/>
          <w:b/>
          <w:bCs/>
          <w:szCs w:val="24"/>
          <w:lang w:eastAsia="en-ZA"/>
        </w:rPr>
        <w:t>NATIONAL COUNCIL OF PROVINCES</w:t>
      </w:r>
    </w:p>
    <w:p w14:paraId="01FD476F" w14:textId="77777777" w:rsidR="003D57EA" w:rsidRPr="00FD3A23" w:rsidRDefault="003D57EA" w:rsidP="003D57EA">
      <w:pPr>
        <w:spacing w:line="360" w:lineRule="atLeast"/>
        <w:ind w:left="540" w:hanging="540"/>
        <w:jc w:val="center"/>
        <w:rPr>
          <w:rFonts w:ascii="Calibri" w:hAnsi="Calibri"/>
          <w:lang w:eastAsia="en-ZA"/>
        </w:rPr>
      </w:pPr>
      <w:r w:rsidRPr="00FD3A23">
        <w:rPr>
          <w:rFonts w:ascii="Arial" w:hAnsi="Arial" w:cs="Arial"/>
          <w:b/>
          <w:bCs/>
          <w:szCs w:val="24"/>
          <w:lang w:eastAsia="en-ZA"/>
        </w:rPr>
        <w:t>QUESTIONS FOR WRITTEN REPLY</w:t>
      </w:r>
    </w:p>
    <w:p w14:paraId="6CAA2FA2" w14:textId="77777777" w:rsidR="003D57EA" w:rsidRPr="00FD3A23" w:rsidRDefault="003D57EA" w:rsidP="003D57EA">
      <w:pPr>
        <w:spacing w:line="360" w:lineRule="atLeast"/>
        <w:jc w:val="center"/>
        <w:rPr>
          <w:rFonts w:ascii="Calibri" w:hAnsi="Calibri"/>
          <w:lang w:eastAsia="en-ZA"/>
        </w:rPr>
      </w:pPr>
      <w:r w:rsidRPr="00FD3A23">
        <w:rPr>
          <w:rFonts w:ascii="Arial" w:hAnsi="Arial" w:cs="Arial"/>
          <w:b/>
          <w:bCs/>
          <w:szCs w:val="24"/>
          <w:lang w:eastAsia="en-ZA"/>
        </w:rPr>
        <w:t>QUESTION NUMBER 2019/177</w:t>
      </w:r>
    </w:p>
    <w:p w14:paraId="57F2508A" w14:textId="77777777" w:rsidR="003D57EA" w:rsidRPr="00FD3A23" w:rsidRDefault="003D57EA" w:rsidP="003D57EA">
      <w:pPr>
        <w:spacing w:line="360" w:lineRule="atLeast"/>
        <w:jc w:val="center"/>
        <w:rPr>
          <w:rFonts w:ascii="Calibri" w:hAnsi="Calibri"/>
          <w:lang w:eastAsia="en-ZA"/>
        </w:rPr>
      </w:pPr>
      <w:r w:rsidRPr="00FD3A23">
        <w:rPr>
          <w:rFonts w:ascii="Arial" w:hAnsi="Arial" w:cs="Arial"/>
          <w:b/>
          <w:bCs/>
          <w:szCs w:val="24"/>
          <w:lang w:eastAsia="en-ZA"/>
        </w:rPr>
        <w:t>DATE OF PUBLICATION: 11 OCTOBER 2019</w:t>
      </w:r>
    </w:p>
    <w:p w14:paraId="0608A444" w14:textId="77777777" w:rsidR="003D57EA" w:rsidRPr="00FD3A23" w:rsidRDefault="003D57EA" w:rsidP="003D57EA">
      <w:pPr>
        <w:spacing w:before="100" w:after="100" w:line="360" w:lineRule="atLeast"/>
        <w:ind w:left="540"/>
        <w:jc w:val="both"/>
        <w:rPr>
          <w:rFonts w:ascii="Calibri" w:hAnsi="Calibri"/>
          <w:lang w:eastAsia="en-ZA"/>
        </w:rPr>
      </w:pPr>
      <w:r w:rsidRPr="00FD3A23">
        <w:rPr>
          <w:rFonts w:ascii="Arial" w:hAnsi="Arial" w:cs="Arial"/>
          <w:b/>
          <w:bCs/>
          <w:szCs w:val="24"/>
          <w:lang w:eastAsia="en-ZA"/>
        </w:rPr>
        <w:t>NCOP: Ms D C Christians (Northern Cape: DA)</w:t>
      </w:r>
      <w:r w:rsidRPr="00FD3A23">
        <w:rPr>
          <w:rFonts w:ascii="Calibri" w:hAnsi="Calibri"/>
          <w:b/>
          <w:bCs/>
          <w:szCs w:val="24"/>
          <w:lang w:eastAsia="en-ZA"/>
        </w:rPr>
        <w:t xml:space="preserve"> </w:t>
      </w:r>
      <w:r w:rsidRPr="00FD3A23">
        <w:rPr>
          <w:rFonts w:ascii="Arial" w:hAnsi="Arial" w:cs="Arial"/>
          <w:b/>
          <w:bCs/>
          <w:szCs w:val="24"/>
          <w:lang w:eastAsia="en-ZA"/>
        </w:rPr>
        <w:t>to ask the Minister of Cooperative Governance and Traditional Affairs:</w:t>
      </w:r>
    </w:p>
    <w:p w14:paraId="149267EC" w14:textId="77777777" w:rsidR="003D57EA" w:rsidRDefault="003D57EA" w:rsidP="003D57EA">
      <w:pPr>
        <w:spacing w:line="360" w:lineRule="atLeast"/>
        <w:jc w:val="both"/>
        <w:rPr>
          <w:rFonts w:ascii="Arial" w:hAnsi="Arial" w:cs="Arial"/>
          <w:szCs w:val="24"/>
          <w:lang w:eastAsia="en-ZA"/>
        </w:rPr>
      </w:pPr>
      <w:r w:rsidRPr="00FD3A23">
        <w:rPr>
          <w:rFonts w:ascii="Arial" w:hAnsi="Arial" w:cs="Arial"/>
          <w:szCs w:val="24"/>
          <w:lang w:eastAsia="en-ZA"/>
        </w:rPr>
        <w:t>How many title deeds were handed over to housing beneficiaries in each municipality in the Free State (a) in the (</w:t>
      </w:r>
      <w:proofErr w:type="spellStart"/>
      <w:r w:rsidRPr="00FD3A23">
        <w:rPr>
          <w:rFonts w:ascii="Arial" w:hAnsi="Arial" w:cs="Arial"/>
          <w:szCs w:val="24"/>
          <w:lang w:eastAsia="en-ZA"/>
        </w:rPr>
        <w:t>i</w:t>
      </w:r>
      <w:proofErr w:type="spellEnd"/>
      <w:r w:rsidRPr="00FD3A23">
        <w:rPr>
          <w:rFonts w:ascii="Arial" w:hAnsi="Arial" w:cs="Arial"/>
          <w:szCs w:val="24"/>
          <w:lang w:eastAsia="en-ZA"/>
        </w:rPr>
        <w:t xml:space="preserve">) 2016/17, (ii) 2017/18 and (iii) 2018/19 and (b) from 1 April 2019 up to the latest specified date for which information is available? </w:t>
      </w:r>
    </w:p>
    <w:p w14:paraId="4FA98A72" w14:textId="77777777" w:rsidR="003D57EA" w:rsidRDefault="003D57EA" w:rsidP="003D57EA">
      <w:pPr>
        <w:spacing w:line="360" w:lineRule="atLeast"/>
        <w:jc w:val="both"/>
        <w:rPr>
          <w:rFonts w:ascii="Calibri" w:hAnsi="Calibri"/>
          <w:lang w:eastAsia="en-ZA"/>
        </w:rPr>
      </w:pPr>
    </w:p>
    <w:p w14:paraId="28AC5F2F" w14:textId="77777777" w:rsidR="003D57EA" w:rsidRPr="00FD3A23" w:rsidRDefault="003D57EA" w:rsidP="003D57EA">
      <w:pPr>
        <w:spacing w:line="360" w:lineRule="atLeast"/>
        <w:jc w:val="both"/>
        <w:rPr>
          <w:rFonts w:ascii="Calibri" w:hAnsi="Calibri"/>
          <w:lang w:eastAsia="en-ZA"/>
        </w:rPr>
      </w:pPr>
    </w:p>
    <w:tbl>
      <w:tblPr>
        <w:tblW w:w="9056" w:type="dxa"/>
        <w:tblCellMar>
          <w:top w:w="15" w:type="dxa"/>
          <w:left w:w="15" w:type="dxa"/>
          <w:bottom w:w="15" w:type="dxa"/>
          <w:right w:w="15" w:type="dxa"/>
        </w:tblCellMar>
        <w:tblLook w:val="04A0" w:firstRow="1" w:lastRow="0" w:firstColumn="1" w:lastColumn="0" w:noHBand="0" w:noVBand="1"/>
      </w:tblPr>
      <w:tblGrid>
        <w:gridCol w:w="1563"/>
        <w:gridCol w:w="1242"/>
        <w:gridCol w:w="1530"/>
        <w:gridCol w:w="1889"/>
        <w:gridCol w:w="1140"/>
        <w:gridCol w:w="1692"/>
      </w:tblGrid>
      <w:tr w:rsidR="003D57EA" w:rsidRPr="00FD3A23" w14:paraId="5F86DE5A" w14:textId="77777777" w:rsidTr="008938D3">
        <w:trPr>
          <w:trHeight w:val="397"/>
        </w:trPr>
        <w:tc>
          <w:tcPr>
            <w:tcW w:w="1563" w:type="dxa"/>
            <w:tcBorders>
              <w:top w:val="single" w:sz="8" w:space="0" w:color="000000"/>
              <w:left w:val="single" w:sz="8" w:space="0" w:color="000000"/>
              <w:bottom w:val="single" w:sz="8" w:space="0" w:color="000000"/>
              <w:right w:val="single" w:sz="8" w:space="0" w:color="000000"/>
            </w:tcBorders>
            <w:hideMark/>
          </w:tcPr>
          <w:p w14:paraId="77CC48E4" w14:textId="77777777" w:rsidR="003D57EA" w:rsidRPr="00FD3A23" w:rsidRDefault="003D57EA" w:rsidP="008938D3">
            <w:pPr>
              <w:suppressAutoHyphens/>
              <w:spacing w:line="240" w:lineRule="atLeast"/>
              <w:ind w:left="100" w:right="100"/>
              <w:rPr>
                <w:szCs w:val="24"/>
                <w:lang w:val="en-US" w:eastAsia="en-ZA"/>
              </w:rPr>
            </w:pPr>
            <w:proofErr w:type="spellStart"/>
            <w:r w:rsidRPr="00FD3A23">
              <w:rPr>
                <w:rFonts w:ascii="Arial" w:hAnsi="Arial" w:cs="Arial"/>
                <w:b/>
                <w:bCs/>
                <w:szCs w:val="24"/>
                <w:lang w:val="en-US" w:eastAsia="en-ZA"/>
              </w:rPr>
              <w:t>Ngwathe</w:t>
            </w:r>
            <w:proofErr w:type="spellEnd"/>
            <w:r w:rsidRPr="00FD3A23">
              <w:rPr>
                <w:rFonts w:ascii="Arial" w:hAnsi="Arial" w:cs="Arial"/>
                <w:b/>
                <w:bCs/>
                <w:szCs w:val="24"/>
                <w:lang w:val="en-US" w:eastAsia="en-ZA"/>
              </w:rPr>
              <w:t xml:space="preserve"> LM</w:t>
            </w:r>
          </w:p>
        </w:tc>
        <w:tc>
          <w:tcPr>
            <w:tcW w:w="1242" w:type="dxa"/>
            <w:tcBorders>
              <w:top w:val="single" w:sz="8" w:space="0" w:color="000000"/>
              <w:left w:val="single" w:sz="8" w:space="0" w:color="000000"/>
              <w:bottom w:val="single" w:sz="8" w:space="0" w:color="000000"/>
              <w:right w:val="single" w:sz="8" w:space="0" w:color="000000"/>
            </w:tcBorders>
            <w:hideMark/>
          </w:tcPr>
          <w:p w14:paraId="73154338" w14:textId="77777777" w:rsidR="003D57EA" w:rsidRPr="00FD3A23" w:rsidRDefault="003D57EA" w:rsidP="008938D3">
            <w:pPr>
              <w:suppressAutoHyphens/>
              <w:spacing w:line="240" w:lineRule="atLeast"/>
              <w:ind w:left="100" w:right="100"/>
              <w:rPr>
                <w:szCs w:val="24"/>
                <w:lang w:val="en-US" w:eastAsia="en-ZA"/>
              </w:rPr>
            </w:pPr>
          </w:p>
        </w:tc>
        <w:tc>
          <w:tcPr>
            <w:tcW w:w="1530" w:type="dxa"/>
            <w:tcBorders>
              <w:top w:val="single" w:sz="8" w:space="0" w:color="000000"/>
              <w:left w:val="single" w:sz="8" w:space="0" w:color="000000"/>
              <w:bottom w:val="single" w:sz="8" w:space="0" w:color="000000"/>
              <w:right w:val="single" w:sz="8" w:space="0" w:color="000000"/>
            </w:tcBorders>
            <w:hideMark/>
          </w:tcPr>
          <w:p w14:paraId="11C0A6DE" w14:textId="77777777" w:rsidR="003D57EA" w:rsidRPr="00FD3A23" w:rsidRDefault="003D57EA" w:rsidP="008938D3">
            <w:pPr>
              <w:suppressAutoHyphens/>
              <w:ind w:left="100" w:right="100"/>
              <w:rPr>
                <w:szCs w:val="24"/>
                <w:lang w:val="en-US" w:eastAsia="en-ZA"/>
              </w:rPr>
            </w:pPr>
            <w:r w:rsidRPr="00FD3A23">
              <w:rPr>
                <w:szCs w:val="24"/>
                <w:lang w:val="en-US" w:eastAsia="en-ZA"/>
              </w:rPr>
              <w:t> </w:t>
            </w:r>
          </w:p>
        </w:tc>
        <w:tc>
          <w:tcPr>
            <w:tcW w:w="1889" w:type="dxa"/>
            <w:tcBorders>
              <w:top w:val="single" w:sz="8" w:space="0" w:color="000000"/>
              <w:left w:val="single" w:sz="8" w:space="0" w:color="000000"/>
              <w:bottom w:val="single" w:sz="8" w:space="0" w:color="000000"/>
              <w:right w:val="single" w:sz="8" w:space="0" w:color="000000"/>
            </w:tcBorders>
          </w:tcPr>
          <w:p w14:paraId="26CE5F4D" w14:textId="77777777" w:rsidR="003D57EA" w:rsidRPr="00FD3A23" w:rsidRDefault="003D57EA" w:rsidP="008938D3">
            <w:pPr>
              <w:suppressAutoHyphens/>
              <w:ind w:left="100" w:right="100"/>
              <w:rPr>
                <w:szCs w:val="24"/>
                <w:lang w:val="en-US" w:eastAsia="en-ZA"/>
              </w:rPr>
            </w:pPr>
          </w:p>
        </w:tc>
        <w:tc>
          <w:tcPr>
            <w:tcW w:w="1140" w:type="dxa"/>
            <w:tcBorders>
              <w:top w:val="single" w:sz="8" w:space="0" w:color="000000"/>
              <w:left w:val="single" w:sz="8" w:space="0" w:color="000000"/>
              <w:bottom w:val="single" w:sz="8" w:space="0" w:color="000000"/>
              <w:right w:val="single" w:sz="8" w:space="0" w:color="000000"/>
            </w:tcBorders>
          </w:tcPr>
          <w:p w14:paraId="562ADFD8" w14:textId="77777777" w:rsidR="003D57EA" w:rsidRPr="00FD3A23" w:rsidRDefault="003D57EA" w:rsidP="008938D3">
            <w:pPr>
              <w:suppressAutoHyphens/>
              <w:ind w:left="100" w:right="100"/>
              <w:rPr>
                <w:szCs w:val="24"/>
                <w:lang w:val="en-US" w:eastAsia="en-ZA"/>
              </w:rPr>
            </w:pPr>
          </w:p>
        </w:tc>
        <w:tc>
          <w:tcPr>
            <w:tcW w:w="1692" w:type="dxa"/>
            <w:tcBorders>
              <w:top w:val="single" w:sz="8" w:space="0" w:color="000000"/>
              <w:left w:val="single" w:sz="8" w:space="0" w:color="000000"/>
              <w:bottom w:val="single" w:sz="8" w:space="0" w:color="000000"/>
              <w:right w:val="single" w:sz="8" w:space="0" w:color="000000"/>
            </w:tcBorders>
          </w:tcPr>
          <w:p w14:paraId="45DA3743" w14:textId="77777777" w:rsidR="003D57EA" w:rsidRPr="00FD3A23" w:rsidRDefault="003D57EA" w:rsidP="008938D3">
            <w:pPr>
              <w:suppressAutoHyphens/>
              <w:ind w:left="100" w:right="100"/>
              <w:rPr>
                <w:szCs w:val="24"/>
                <w:lang w:val="en-US" w:eastAsia="en-ZA"/>
              </w:rPr>
            </w:pPr>
          </w:p>
        </w:tc>
      </w:tr>
      <w:tr w:rsidR="003D57EA" w:rsidRPr="00FD3A23" w14:paraId="0A334007" w14:textId="77777777" w:rsidTr="008938D3">
        <w:trPr>
          <w:trHeight w:val="703"/>
        </w:trPr>
        <w:tc>
          <w:tcPr>
            <w:tcW w:w="1563" w:type="dxa"/>
            <w:tcBorders>
              <w:top w:val="single" w:sz="8" w:space="0" w:color="000000"/>
              <w:left w:val="single" w:sz="8" w:space="0" w:color="000000"/>
              <w:bottom w:val="single" w:sz="8" w:space="0" w:color="000000"/>
              <w:right w:val="single" w:sz="8" w:space="0" w:color="000000"/>
            </w:tcBorders>
          </w:tcPr>
          <w:p w14:paraId="540D1ACE" w14:textId="77777777" w:rsidR="003D57EA" w:rsidRPr="00FD3A23" w:rsidRDefault="003D57EA" w:rsidP="008938D3">
            <w:pPr>
              <w:suppressAutoHyphens/>
              <w:ind w:left="100" w:right="100"/>
              <w:rPr>
                <w:szCs w:val="24"/>
                <w:lang w:val="en-US" w:eastAsia="en-ZA"/>
              </w:rPr>
            </w:pPr>
          </w:p>
        </w:tc>
        <w:tc>
          <w:tcPr>
            <w:tcW w:w="1242" w:type="dxa"/>
            <w:tcBorders>
              <w:top w:val="single" w:sz="8" w:space="0" w:color="000000"/>
              <w:left w:val="single" w:sz="8" w:space="0" w:color="000000"/>
              <w:bottom w:val="single" w:sz="8" w:space="0" w:color="000000"/>
              <w:right w:val="single" w:sz="8" w:space="0" w:color="000000"/>
            </w:tcBorders>
          </w:tcPr>
          <w:p w14:paraId="15CA3132" w14:textId="77777777" w:rsidR="003D57EA" w:rsidRPr="00FD3A23" w:rsidRDefault="003D57EA" w:rsidP="008938D3">
            <w:pPr>
              <w:suppressAutoHyphens/>
              <w:spacing w:line="240" w:lineRule="atLeast"/>
              <w:ind w:left="100" w:right="100"/>
              <w:rPr>
                <w:rFonts w:ascii="Arial" w:hAnsi="Arial" w:cs="Arial"/>
                <w:szCs w:val="24"/>
                <w:lang w:val="en-US" w:eastAsia="en-ZA"/>
              </w:rPr>
            </w:pPr>
          </w:p>
        </w:tc>
        <w:tc>
          <w:tcPr>
            <w:tcW w:w="1530" w:type="dxa"/>
            <w:tcBorders>
              <w:top w:val="single" w:sz="8" w:space="0" w:color="000000"/>
              <w:left w:val="single" w:sz="8" w:space="0" w:color="000000"/>
              <w:bottom w:val="single" w:sz="8" w:space="0" w:color="000000"/>
              <w:right w:val="single" w:sz="8" w:space="0" w:color="000000"/>
            </w:tcBorders>
          </w:tcPr>
          <w:p w14:paraId="08CE1546" w14:textId="77777777" w:rsidR="003D57EA" w:rsidRPr="00FD3A23" w:rsidRDefault="003D57EA" w:rsidP="008938D3">
            <w:pPr>
              <w:suppressAutoHyphens/>
              <w:ind w:left="100" w:right="100"/>
              <w:rPr>
                <w:szCs w:val="24"/>
                <w:lang w:val="en-US" w:eastAsia="en-ZA"/>
              </w:rPr>
            </w:pPr>
            <w:r w:rsidRPr="00FD3A23">
              <w:rPr>
                <w:szCs w:val="24"/>
                <w:lang w:val="en-US" w:eastAsia="en-ZA"/>
              </w:rPr>
              <w:t>Numbers</w:t>
            </w:r>
          </w:p>
        </w:tc>
        <w:tc>
          <w:tcPr>
            <w:tcW w:w="1889" w:type="dxa"/>
            <w:tcBorders>
              <w:top w:val="single" w:sz="8" w:space="0" w:color="000000"/>
              <w:left w:val="single" w:sz="8" w:space="0" w:color="000000"/>
              <w:bottom w:val="single" w:sz="8" w:space="0" w:color="000000"/>
              <w:right w:val="single" w:sz="8" w:space="0" w:color="000000"/>
            </w:tcBorders>
          </w:tcPr>
          <w:p w14:paraId="6512C431" w14:textId="77777777" w:rsidR="003D57EA" w:rsidRPr="00FD3A23" w:rsidRDefault="003D57EA" w:rsidP="008938D3">
            <w:pPr>
              <w:suppressAutoHyphens/>
              <w:ind w:left="100" w:right="100"/>
              <w:rPr>
                <w:szCs w:val="24"/>
                <w:lang w:val="en-US" w:eastAsia="en-ZA"/>
              </w:rPr>
            </w:pPr>
            <w:r w:rsidRPr="00FD3A23">
              <w:rPr>
                <w:szCs w:val="24"/>
                <w:lang w:val="en-US" w:eastAsia="en-ZA"/>
              </w:rPr>
              <w:t>Issued by External Stakeholder</w:t>
            </w:r>
          </w:p>
        </w:tc>
        <w:tc>
          <w:tcPr>
            <w:tcW w:w="1140" w:type="dxa"/>
            <w:tcBorders>
              <w:top w:val="single" w:sz="8" w:space="0" w:color="000000"/>
              <w:left w:val="single" w:sz="8" w:space="0" w:color="000000"/>
              <w:bottom w:val="single" w:sz="8" w:space="0" w:color="000000"/>
              <w:right w:val="single" w:sz="8" w:space="0" w:color="000000"/>
            </w:tcBorders>
          </w:tcPr>
          <w:p w14:paraId="1BFD7A9F" w14:textId="77777777" w:rsidR="003D57EA" w:rsidRPr="00FD3A23" w:rsidRDefault="003D57EA" w:rsidP="008938D3">
            <w:pPr>
              <w:suppressAutoHyphens/>
              <w:ind w:left="100" w:right="100"/>
              <w:rPr>
                <w:szCs w:val="24"/>
                <w:lang w:val="en-US" w:eastAsia="en-ZA"/>
              </w:rPr>
            </w:pPr>
            <w:r w:rsidRPr="00FD3A23">
              <w:rPr>
                <w:szCs w:val="24"/>
                <w:lang w:val="en-US" w:eastAsia="en-ZA"/>
              </w:rPr>
              <w:t>Numbers</w:t>
            </w:r>
          </w:p>
        </w:tc>
        <w:tc>
          <w:tcPr>
            <w:tcW w:w="1692" w:type="dxa"/>
            <w:tcBorders>
              <w:top w:val="single" w:sz="8" w:space="0" w:color="000000"/>
              <w:left w:val="single" w:sz="8" w:space="0" w:color="000000"/>
              <w:bottom w:val="single" w:sz="8" w:space="0" w:color="000000"/>
              <w:right w:val="single" w:sz="8" w:space="0" w:color="000000"/>
            </w:tcBorders>
          </w:tcPr>
          <w:p w14:paraId="6655F209" w14:textId="77777777" w:rsidR="003D57EA" w:rsidRPr="00FD3A23" w:rsidRDefault="003D57EA" w:rsidP="008938D3">
            <w:pPr>
              <w:suppressAutoHyphens/>
              <w:ind w:left="100" w:right="100"/>
              <w:rPr>
                <w:szCs w:val="24"/>
                <w:lang w:val="en-US" w:eastAsia="en-ZA"/>
              </w:rPr>
            </w:pPr>
            <w:r w:rsidRPr="00FD3A23">
              <w:rPr>
                <w:szCs w:val="24"/>
                <w:lang w:val="en-US" w:eastAsia="en-ZA"/>
              </w:rPr>
              <w:t>Issued by Government Department</w:t>
            </w:r>
          </w:p>
        </w:tc>
      </w:tr>
      <w:tr w:rsidR="003D57EA" w:rsidRPr="00FD3A23" w14:paraId="2946D23D" w14:textId="77777777" w:rsidTr="008938D3">
        <w:tc>
          <w:tcPr>
            <w:tcW w:w="1563" w:type="dxa"/>
            <w:tcBorders>
              <w:top w:val="single" w:sz="8" w:space="0" w:color="000000"/>
              <w:left w:val="single" w:sz="8" w:space="0" w:color="000000"/>
              <w:bottom w:val="single" w:sz="8" w:space="0" w:color="000000"/>
              <w:right w:val="single" w:sz="8" w:space="0" w:color="000000"/>
            </w:tcBorders>
          </w:tcPr>
          <w:p w14:paraId="6B2C1093" w14:textId="77777777" w:rsidR="003D57EA" w:rsidRPr="00FD3A23" w:rsidRDefault="003D57EA" w:rsidP="008938D3">
            <w:pPr>
              <w:suppressAutoHyphens/>
              <w:ind w:left="100" w:right="100"/>
              <w:rPr>
                <w:szCs w:val="24"/>
                <w:lang w:val="en-US" w:eastAsia="en-ZA"/>
              </w:rPr>
            </w:pPr>
          </w:p>
        </w:tc>
        <w:tc>
          <w:tcPr>
            <w:tcW w:w="1242" w:type="dxa"/>
            <w:tcBorders>
              <w:top w:val="single" w:sz="8" w:space="0" w:color="000000"/>
              <w:left w:val="single" w:sz="8" w:space="0" w:color="000000"/>
              <w:bottom w:val="single" w:sz="8" w:space="0" w:color="000000"/>
              <w:right w:val="single" w:sz="8" w:space="0" w:color="000000"/>
            </w:tcBorders>
          </w:tcPr>
          <w:p w14:paraId="1484D4E9" w14:textId="77777777" w:rsidR="003D57EA" w:rsidRPr="00FD3A23" w:rsidRDefault="003D57EA" w:rsidP="008938D3">
            <w:pPr>
              <w:suppressAutoHyphens/>
              <w:spacing w:line="240" w:lineRule="atLeast"/>
              <w:ind w:left="100" w:right="100"/>
              <w:rPr>
                <w:rFonts w:ascii="Arial" w:hAnsi="Arial" w:cs="Arial"/>
                <w:szCs w:val="24"/>
                <w:lang w:val="en-US" w:eastAsia="en-ZA"/>
              </w:rPr>
            </w:pPr>
            <w:r w:rsidRPr="00FD3A23">
              <w:rPr>
                <w:rFonts w:ascii="Arial" w:hAnsi="Arial" w:cs="Arial"/>
                <w:szCs w:val="24"/>
                <w:lang w:val="en-US" w:eastAsia="en-ZA"/>
              </w:rPr>
              <w:t>2016 / 2017</w:t>
            </w:r>
          </w:p>
        </w:tc>
        <w:tc>
          <w:tcPr>
            <w:tcW w:w="1530" w:type="dxa"/>
            <w:tcBorders>
              <w:top w:val="single" w:sz="8" w:space="0" w:color="000000"/>
              <w:left w:val="single" w:sz="8" w:space="0" w:color="000000"/>
              <w:bottom w:val="single" w:sz="8" w:space="0" w:color="000000"/>
              <w:right w:val="single" w:sz="8" w:space="0" w:color="000000"/>
            </w:tcBorders>
          </w:tcPr>
          <w:p w14:paraId="46E8ABB6" w14:textId="77777777" w:rsidR="003D57EA" w:rsidRPr="00FD3A23" w:rsidRDefault="003D57EA" w:rsidP="008938D3">
            <w:pPr>
              <w:suppressAutoHyphens/>
              <w:ind w:left="100" w:right="100"/>
              <w:rPr>
                <w:szCs w:val="24"/>
                <w:lang w:val="en-US" w:eastAsia="en-ZA"/>
              </w:rPr>
            </w:pPr>
            <w:r w:rsidRPr="00FD3A23">
              <w:rPr>
                <w:szCs w:val="24"/>
                <w:lang w:val="en-US" w:eastAsia="en-ZA"/>
              </w:rPr>
              <w:t>742</w:t>
            </w:r>
          </w:p>
        </w:tc>
        <w:tc>
          <w:tcPr>
            <w:tcW w:w="1889" w:type="dxa"/>
            <w:tcBorders>
              <w:top w:val="single" w:sz="8" w:space="0" w:color="000000"/>
              <w:left w:val="single" w:sz="8" w:space="0" w:color="000000"/>
              <w:bottom w:val="single" w:sz="8" w:space="0" w:color="000000"/>
              <w:right w:val="single" w:sz="8" w:space="0" w:color="000000"/>
            </w:tcBorders>
          </w:tcPr>
          <w:p w14:paraId="67104061" w14:textId="77777777" w:rsidR="003D57EA" w:rsidRPr="00FD3A23" w:rsidRDefault="003D57EA" w:rsidP="008938D3">
            <w:pPr>
              <w:suppressAutoHyphens/>
              <w:ind w:left="100" w:right="100"/>
              <w:rPr>
                <w:szCs w:val="24"/>
                <w:lang w:val="en-US" w:eastAsia="en-ZA"/>
              </w:rPr>
            </w:pPr>
            <w:proofErr w:type="spellStart"/>
            <w:r w:rsidRPr="00FD3A23">
              <w:rPr>
                <w:szCs w:val="24"/>
                <w:lang w:val="en-US" w:eastAsia="en-ZA"/>
              </w:rPr>
              <w:t>Kayalam</w:t>
            </w:r>
            <w:proofErr w:type="spellEnd"/>
            <w:r w:rsidRPr="00FD3A23">
              <w:rPr>
                <w:szCs w:val="24"/>
                <w:lang w:val="en-US" w:eastAsia="en-ZA"/>
              </w:rPr>
              <w:t xml:space="preserve"> Foundation</w:t>
            </w:r>
          </w:p>
        </w:tc>
        <w:tc>
          <w:tcPr>
            <w:tcW w:w="1140" w:type="dxa"/>
            <w:tcBorders>
              <w:top w:val="single" w:sz="8" w:space="0" w:color="000000"/>
              <w:left w:val="single" w:sz="8" w:space="0" w:color="000000"/>
              <w:bottom w:val="single" w:sz="8" w:space="0" w:color="000000"/>
              <w:right w:val="single" w:sz="8" w:space="0" w:color="000000"/>
            </w:tcBorders>
          </w:tcPr>
          <w:p w14:paraId="7582AC37" w14:textId="77777777" w:rsidR="003D57EA" w:rsidRPr="00FD3A23" w:rsidRDefault="003D57EA" w:rsidP="008938D3">
            <w:pPr>
              <w:suppressAutoHyphens/>
              <w:ind w:left="100" w:right="100"/>
              <w:rPr>
                <w:szCs w:val="24"/>
                <w:lang w:val="en-US" w:eastAsia="en-ZA"/>
              </w:rPr>
            </w:pPr>
            <w:r w:rsidRPr="00FD3A23">
              <w:rPr>
                <w:szCs w:val="24"/>
                <w:lang w:val="en-US" w:eastAsia="en-ZA"/>
              </w:rPr>
              <w:t>0</w:t>
            </w:r>
          </w:p>
        </w:tc>
        <w:tc>
          <w:tcPr>
            <w:tcW w:w="1692" w:type="dxa"/>
            <w:tcBorders>
              <w:top w:val="single" w:sz="8" w:space="0" w:color="000000"/>
              <w:left w:val="single" w:sz="8" w:space="0" w:color="000000"/>
              <w:bottom w:val="single" w:sz="8" w:space="0" w:color="000000"/>
              <w:right w:val="single" w:sz="8" w:space="0" w:color="000000"/>
            </w:tcBorders>
          </w:tcPr>
          <w:p w14:paraId="3115B829" w14:textId="77777777" w:rsidR="003D57EA" w:rsidRPr="00FD3A23" w:rsidRDefault="003D57EA" w:rsidP="008938D3">
            <w:pPr>
              <w:suppressAutoHyphens/>
              <w:ind w:left="100" w:right="100"/>
              <w:rPr>
                <w:szCs w:val="24"/>
                <w:lang w:val="en-US" w:eastAsia="en-ZA"/>
              </w:rPr>
            </w:pPr>
            <w:r w:rsidRPr="00FD3A23">
              <w:rPr>
                <w:szCs w:val="24"/>
                <w:lang w:val="en-US" w:eastAsia="en-ZA"/>
              </w:rPr>
              <w:t>Department of Human Settlement</w:t>
            </w:r>
          </w:p>
        </w:tc>
      </w:tr>
      <w:tr w:rsidR="003D57EA" w:rsidRPr="00FD3A23" w14:paraId="7B574770" w14:textId="77777777" w:rsidTr="008938D3">
        <w:tc>
          <w:tcPr>
            <w:tcW w:w="1563" w:type="dxa"/>
            <w:tcBorders>
              <w:top w:val="single" w:sz="8" w:space="0" w:color="000000"/>
              <w:left w:val="single" w:sz="8" w:space="0" w:color="000000"/>
              <w:bottom w:val="single" w:sz="8" w:space="0" w:color="000000"/>
              <w:right w:val="single" w:sz="8" w:space="0" w:color="000000"/>
            </w:tcBorders>
            <w:hideMark/>
          </w:tcPr>
          <w:p w14:paraId="1CFC43BB" w14:textId="77777777" w:rsidR="003D57EA" w:rsidRPr="00FD3A23" w:rsidRDefault="003D57EA" w:rsidP="008938D3">
            <w:pPr>
              <w:suppressAutoHyphens/>
              <w:ind w:left="100" w:right="100"/>
              <w:rPr>
                <w:szCs w:val="24"/>
                <w:lang w:val="en-US" w:eastAsia="en-ZA"/>
              </w:rPr>
            </w:pPr>
            <w:r w:rsidRPr="00FD3A23">
              <w:rPr>
                <w:szCs w:val="24"/>
                <w:lang w:val="en-US" w:eastAsia="en-ZA"/>
              </w:rPr>
              <w:t> </w:t>
            </w:r>
          </w:p>
        </w:tc>
        <w:tc>
          <w:tcPr>
            <w:tcW w:w="1242" w:type="dxa"/>
            <w:tcBorders>
              <w:top w:val="single" w:sz="8" w:space="0" w:color="000000"/>
              <w:left w:val="single" w:sz="8" w:space="0" w:color="000000"/>
              <w:bottom w:val="single" w:sz="8" w:space="0" w:color="000000"/>
              <w:right w:val="single" w:sz="8" w:space="0" w:color="000000"/>
            </w:tcBorders>
            <w:hideMark/>
          </w:tcPr>
          <w:p w14:paraId="14BF210C" w14:textId="77777777" w:rsidR="003D57EA" w:rsidRPr="00FD3A23" w:rsidRDefault="003D57EA" w:rsidP="008938D3">
            <w:pPr>
              <w:suppressAutoHyphens/>
              <w:spacing w:line="240" w:lineRule="atLeast"/>
              <w:ind w:left="100" w:right="100"/>
              <w:rPr>
                <w:szCs w:val="24"/>
                <w:lang w:val="en-US" w:eastAsia="en-ZA"/>
              </w:rPr>
            </w:pPr>
            <w:r w:rsidRPr="00FD3A23">
              <w:rPr>
                <w:rFonts w:ascii="Arial" w:hAnsi="Arial" w:cs="Arial"/>
                <w:szCs w:val="24"/>
                <w:lang w:val="en-US" w:eastAsia="en-ZA"/>
              </w:rPr>
              <w:t>2017 / 2018</w:t>
            </w:r>
          </w:p>
        </w:tc>
        <w:tc>
          <w:tcPr>
            <w:tcW w:w="1530" w:type="dxa"/>
            <w:tcBorders>
              <w:top w:val="single" w:sz="8" w:space="0" w:color="000000"/>
              <w:left w:val="single" w:sz="8" w:space="0" w:color="000000"/>
              <w:bottom w:val="single" w:sz="8" w:space="0" w:color="000000"/>
              <w:right w:val="single" w:sz="8" w:space="0" w:color="000000"/>
            </w:tcBorders>
            <w:hideMark/>
          </w:tcPr>
          <w:p w14:paraId="0363811C" w14:textId="77777777" w:rsidR="003D57EA" w:rsidRPr="00FD3A23" w:rsidRDefault="003D57EA" w:rsidP="008938D3">
            <w:pPr>
              <w:suppressAutoHyphens/>
              <w:ind w:left="100" w:right="100"/>
              <w:rPr>
                <w:szCs w:val="24"/>
                <w:lang w:val="en-US" w:eastAsia="en-ZA"/>
              </w:rPr>
            </w:pPr>
            <w:r w:rsidRPr="00FD3A23">
              <w:rPr>
                <w:szCs w:val="24"/>
                <w:lang w:val="en-US" w:eastAsia="en-ZA"/>
              </w:rPr>
              <w:t>664</w:t>
            </w:r>
          </w:p>
        </w:tc>
        <w:tc>
          <w:tcPr>
            <w:tcW w:w="1889" w:type="dxa"/>
            <w:tcBorders>
              <w:top w:val="single" w:sz="8" w:space="0" w:color="000000"/>
              <w:left w:val="single" w:sz="8" w:space="0" w:color="000000"/>
              <w:bottom w:val="single" w:sz="8" w:space="0" w:color="000000"/>
              <w:right w:val="single" w:sz="8" w:space="0" w:color="000000"/>
            </w:tcBorders>
          </w:tcPr>
          <w:p w14:paraId="1B5CC80C" w14:textId="77777777" w:rsidR="003D57EA" w:rsidRPr="00FD3A23" w:rsidRDefault="003D57EA" w:rsidP="008938D3">
            <w:pPr>
              <w:suppressAutoHyphens/>
              <w:ind w:left="100" w:right="100"/>
              <w:rPr>
                <w:szCs w:val="24"/>
                <w:lang w:val="en-US" w:eastAsia="en-ZA"/>
              </w:rPr>
            </w:pPr>
            <w:proofErr w:type="spellStart"/>
            <w:r w:rsidRPr="00FD3A23">
              <w:rPr>
                <w:szCs w:val="24"/>
                <w:lang w:val="en-US" w:eastAsia="en-ZA"/>
              </w:rPr>
              <w:t>Kayalam</w:t>
            </w:r>
            <w:proofErr w:type="spellEnd"/>
            <w:r w:rsidRPr="00FD3A23">
              <w:rPr>
                <w:szCs w:val="24"/>
                <w:lang w:val="en-US" w:eastAsia="en-ZA"/>
              </w:rPr>
              <w:t xml:space="preserve"> Foundation</w:t>
            </w:r>
          </w:p>
        </w:tc>
        <w:tc>
          <w:tcPr>
            <w:tcW w:w="1140" w:type="dxa"/>
            <w:tcBorders>
              <w:top w:val="single" w:sz="8" w:space="0" w:color="000000"/>
              <w:left w:val="single" w:sz="8" w:space="0" w:color="000000"/>
              <w:bottom w:val="single" w:sz="8" w:space="0" w:color="000000"/>
              <w:right w:val="single" w:sz="8" w:space="0" w:color="000000"/>
            </w:tcBorders>
          </w:tcPr>
          <w:p w14:paraId="517322AA" w14:textId="77777777" w:rsidR="003D57EA" w:rsidRPr="00FD3A23" w:rsidRDefault="003D57EA" w:rsidP="008938D3">
            <w:pPr>
              <w:suppressAutoHyphens/>
              <w:ind w:left="100" w:right="100"/>
              <w:rPr>
                <w:szCs w:val="24"/>
                <w:lang w:val="en-US" w:eastAsia="en-ZA"/>
              </w:rPr>
            </w:pPr>
            <w:r w:rsidRPr="00FD3A23">
              <w:rPr>
                <w:szCs w:val="24"/>
                <w:lang w:val="en-US" w:eastAsia="en-ZA"/>
              </w:rPr>
              <w:t>401</w:t>
            </w:r>
          </w:p>
        </w:tc>
        <w:tc>
          <w:tcPr>
            <w:tcW w:w="1692" w:type="dxa"/>
            <w:tcBorders>
              <w:top w:val="single" w:sz="8" w:space="0" w:color="000000"/>
              <w:left w:val="single" w:sz="8" w:space="0" w:color="000000"/>
              <w:bottom w:val="single" w:sz="8" w:space="0" w:color="000000"/>
              <w:right w:val="single" w:sz="8" w:space="0" w:color="000000"/>
            </w:tcBorders>
          </w:tcPr>
          <w:p w14:paraId="4905B756" w14:textId="77777777" w:rsidR="003D57EA" w:rsidRPr="00FD3A23" w:rsidRDefault="003D57EA" w:rsidP="008938D3">
            <w:pPr>
              <w:suppressAutoHyphens/>
              <w:ind w:left="100" w:right="100"/>
              <w:rPr>
                <w:szCs w:val="24"/>
                <w:lang w:val="en-US" w:eastAsia="en-ZA"/>
              </w:rPr>
            </w:pPr>
            <w:r w:rsidRPr="00FD3A23">
              <w:rPr>
                <w:szCs w:val="24"/>
                <w:lang w:val="en-US" w:eastAsia="en-ZA"/>
              </w:rPr>
              <w:t>Department of Human Settlement</w:t>
            </w:r>
          </w:p>
        </w:tc>
      </w:tr>
      <w:tr w:rsidR="003D57EA" w:rsidRPr="00FD3A23" w14:paraId="2DD9FE46" w14:textId="77777777" w:rsidTr="008938D3">
        <w:tc>
          <w:tcPr>
            <w:tcW w:w="1563" w:type="dxa"/>
            <w:tcBorders>
              <w:top w:val="single" w:sz="8" w:space="0" w:color="000000"/>
              <w:left w:val="single" w:sz="8" w:space="0" w:color="000000"/>
              <w:bottom w:val="single" w:sz="8" w:space="0" w:color="000000"/>
              <w:right w:val="single" w:sz="8" w:space="0" w:color="000000"/>
            </w:tcBorders>
            <w:hideMark/>
          </w:tcPr>
          <w:p w14:paraId="5E5C94CA" w14:textId="77777777" w:rsidR="003D57EA" w:rsidRPr="00FD3A23" w:rsidRDefault="003D57EA" w:rsidP="008938D3">
            <w:pPr>
              <w:suppressAutoHyphens/>
              <w:ind w:left="100" w:right="100"/>
              <w:rPr>
                <w:szCs w:val="24"/>
                <w:lang w:val="en-US" w:eastAsia="en-ZA"/>
              </w:rPr>
            </w:pPr>
            <w:r w:rsidRPr="00FD3A23">
              <w:rPr>
                <w:szCs w:val="24"/>
                <w:lang w:val="en-US" w:eastAsia="en-ZA"/>
              </w:rPr>
              <w:t> </w:t>
            </w:r>
          </w:p>
        </w:tc>
        <w:tc>
          <w:tcPr>
            <w:tcW w:w="1242" w:type="dxa"/>
            <w:tcBorders>
              <w:top w:val="single" w:sz="8" w:space="0" w:color="000000"/>
              <w:left w:val="single" w:sz="8" w:space="0" w:color="000000"/>
              <w:bottom w:val="single" w:sz="8" w:space="0" w:color="000000"/>
              <w:right w:val="single" w:sz="8" w:space="0" w:color="000000"/>
            </w:tcBorders>
            <w:hideMark/>
          </w:tcPr>
          <w:p w14:paraId="20C4E206" w14:textId="77777777" w:rsidR="003D57EA" w:rsidRPr="00FD3A23" w:rsidRDefault="003D57EA" w:rsidP="008938D3">
            <w:pPr>
              <w:suppressAutoHyphens/>
              <w:spacing w:line="240" w:lineRule="atLeast"/>
              <w:ind w:left="100" w:right="100"/>
              <w:rPr>
                <w:szCs w:val="24"/>
                <w:lang w:val="en-US" w:eastAsia="en-ZA"/>
              </w:rPr>
            </w:pPr>
            <w:r w:rsidRPr="00FD3A23">
              <w:rPr>
                <w:rFonts w:ascii="Arial" w:hAnsi="Arial" w:cs="Arial"/>
                <w:szCs w:val="24"/>
                <w:lang w:val="en-US" w:eastAsia="en-ZA"/>
              </w:rPr>
              <w:t>2018 / 2019</w:t>
            </w:r>
          </w:p>
        </w:tc>
        <w:tc>
          <w:tcPr>
            <w:tcW w:w="1530" w:type="dxa"/>
            <w:tcBorders>
              <w:top w:val="single" w:sz="8" w:space="0" w:color="000000"/>
              <w:left w:val="single" w:sz="8" w:space="0" w:color="000000"/>
              <w:bottom w:val="single" w:sz="8" w:space="0" w:color="000000"/>
              <w:right w:val="single" w:sz="8" w:space="0" w:color="000000"/>
            </w:tcBorders>
            <w:hideMark/>
          </w:tcPr>
          <w:p w14:paraId="3C1FD573" w14:textId="77777777" w:rsidR="003D57EA" w:rsidRPr="00FD3A23" w:rsidRDefault="003D57EA" w:rsidP="008938D3">
            <w:pPr>
              <w:suppressAutoHyphens/>
              <w:ind w:left="100" w:right="100"/>
              <w:rPr>
                <w:szCs w:val="24"/>
                <w:lang w:val="en-US" w:eastAsia="en-ZA"/>
              </w:rPr>
            </w:pPr>
            <w:r w:rsidRPr="00FD3A23">
              <w:rPr>
                <w:szCs w:val="24"/>
                <w:lang w:val="en-US" w:eastAsia="en-ZA"/>
              </w:rPr>
              <w:t>676</w:t>
            </w:r>
          </w:p>
        </w:tc>
        <w:tc>
          <w:tcPr>
            <w:tcW w:w="1889" w:type="dxa"/>
            <w:tcBorders>
              <w:top w:val="single" w:sz="8" w:space="0" w:color="000000"/>
              <w:left w:val="single" w:sz="8" w:space="0" w:color="000000"/>
              <w:bottom w:val="single" w:sz="8" w:space="0" w:color="000000"/>
              <w:right w:val="single" w:sz="8" w:space="0" w:color="000000"/>
            </w:tcBorders>
          </w:tcPr>
          <w:p w14:paraId="2C4C6B61" w14:textId="77777777" w:rsidR="003D57EA" w:rsidRPr="00FD3A23" w:rsidRDefault="003D57EA" w:rsidP="008938D3">
            <w:pPr>
              <w:suppressAutoHyphens/>
              <w:ind w:left="100" w:right="100"/>
              <w:rPr>
                <w:szCs w:val="24"/>
                <w:lang w:val="en-US" w:eastAsia="en-ZA"/>
              </w:rPr>
            </w:pPr>
            <w:proofErr w:type="spellStart"/>
            <w:r w:rsidRPr="00FD3A23">
              <w:rPr>
                <w:szCs w:val="24"/>
                <w:lang w:val="en-US" w:eastAsia="en-ZA"/>
              </w:rPr>
              <w:t>Kayalam</w:t>
            </w:r>
            <w:proofErr w:type="spellEnd"/>
            <w:r w:rsidRPr="00FD3A23">
              <w:rPr>
                <w:szCs w:val="24"/>
                <w:lang w:val="en-US" w:eastAsia="en-ZA"/>
              </w:rPr>
              <w:t xml:space="preserve"> Foundation</w:t>
            </w:r>
          </w:p>
        </w:tc>
        <w:tc>
          <w:tcPr>
            <w:tcW w:w="1140" w:type="dxa"/>
            <w:tcBorders>
              <w:top w:val="single" w:sz="8" w:space="0" w:color="000000"/>
              <w:left w:val="single" w:sz="8" w:space="0" w:color="000000"/>
              <w:bottom w:val="single" w:sz="8" w:space="0" w:color="000000"/>
              <w:right w:val="single" w:sz="8" w:space="0" w:color="000000"/>
            </w:tcBorders>
          </w:tcPr>
          <w:p w14:paraId="0AC03079" w14:textId="77777777" w:rsidR="003D57EA" w:rsidRPr="00FD3A23" w:rsidRDefault="003D57EA" w:rsidP="008938D3">
            <w:pPr>
              <w:suppressAutoHyphens/>
              <w:ind w:left="100" w:right="100"/>
              <w:rPr>
                <w:szCs w:val="24"/>
                <w:lang w:val="en-US" w:eastAsia="en-ZA"/>
              </w:rPr>
            </w:pPr>
            <w:r w:rsidRPr="00FD3A23">
              <w:rPr>
                <w:szCs w:val="24"/>
                <w:lang w:val="en-US" w:eastAsia="en-ZA"/>
              </w:rPr>
              <w:t>166</w:t>
            </w:r>
          </w:p>
        </w:tc>
        <w:tc>
          <w:tcPr>
            <w:tcW w:w="1692" w:type="dxa"/>
            <w:tcBorders>
              <w:top w:val="single" w:sz="8" w:space="0" w:color="000000"/>
              <w:left w:val="single" w:sz="8" w:space="0" w:color="000000"/>
              <w:bottom w:val="single" w:sz="8" w:space="0" w:color="000000"/>
              <w:right w:val="single" w:sz="8" w:space="0" w:color="000000"/>
            </w:tcBorders>
          </w:tcPr>
          <w:p w14:paraId="0A104955" w14:textId="77777777" w:rsidR="003D57EA" w:rsidRPr="00FD3A23" w:rsidRDefault="003D57EA" w:rsidP="008938D3">
            <w:pPr>
              <w:suppressAutoHyphens/>
              <w:ind w:right="100"/>
              <w:rPr>
                <w:szCs w:val="24"/>
                <w:lang w:val="en-US" w:eastAsia="en-ZA"/>
              </w:rPr>
            </w:pPr>
            <w:r w:rsidRPr="00FD3A23">
              <w:rPr>
                <w:szCs w:val="24"/>
                <w:lang w:val="en-US" w:eastAsia="en-ZA"/>
              </w:rPr>
              <w:t>Department of Human Settlement</w:t>
            </w:r>
          </w:p>
        </w:tc>
      </w:tr>
      <w:tr w:rsidR="003D57EA" w:rsidRPr="00FD3A23" w14:paraId="0451C4B9" w14:textId="77777777" w:rsidTr="008938D3">
        <w:tc>
          <w:tcPr>
            <w:tcW w:w="1563" w:type="dxa"/>
            <w:tcBorders>
              <w:top w:val="single" w:sz="8" w:space="0" w:color="000000"/>
              <w:left w:val="single" w:sz="8" w:space="0" w:color="000000"/>
              <w:bottom w:val="single" w:sz="8" w:space="0" w:color="000000"/>
              <w:right w:val="single" w:sz="8" w:space="0" w:color="000000"/>
            </w:tcBorders>
            <w:hideMark/>
          </w:tcPr>
          <w:p w14:paraId="1EFC8658" w14:textId="77777777" w:rsidR="003D57EA" w:rsidRPr="00FD3A23" w:rsidRDefault="003D57EA" w:rsidP="008938D3">
            <w:pPr>
              <w:suppressAutoHyphens/>
              <w:ind w:left="100" w:right="100"/>
              <w:rPr>
                <w:szCs w:val="24"/>
                <w:lang w:val="en-US" w:eastAsia="en-ZA"/>
              </w:rPr>
            </w:pPr>
            <w:r w:rsidRPr="00FD3A23">
              <w:rPr>
                <w:szCs w:val="24"/>
                <w:lang w:val="en-US" w:eastAsia="en-ZA"/>
              </w:rPr>
              <w:t> </w:t>
            </w:r>
          </w:p>
        </w:tc>
        <w:tc>
          <w:tcPr>
            <w:tcW w:w="1242" w:type="dxa"/>
            <w:tcBorders>
              <w:top w:val="single" w:sz="8" w:space="0" w:color="000000"/>
              <w:left w:val="single" w:sz="8" w:space="0" w:color="000000"/>
              <w:bottom w:val="single" w:sz="8" w:space="0" w:color="000000"/>
              <w:right w:val="single" w:sz="8" w:space="0" w:color="000000"/>
            </w:tcBorders>
            <w:hideMark/>
          </w:tcPr>
          <w:p w14:paraId="58BA9950" w14:textId="77777777" w:rsidR="003D57EA" w:rsidRPr="00FD3A23" w:rsidRDefault="003D57EA" w:rsidP="008938D3">
            <w:pPr>
              <w:suppressAutoHyphens/>
              <w:spacing w:line="240" w:lineRule="atLeast"/>
              <w:ind w:left="100" w:right="100"/>
              <w:rPr>
                <w:szCs w:val="24"/>
                <w:lang w:val="en-US" w:eastAsia="en-ZA"/>
              </w:rPr>
            </w:pPr>
            <w:r w:rsidRPr="00FD3A23">
              <w:rPr>
                <w:rFonts w:ascii="Arial" w:hAnsi="Arial" w:cs="Arial"/>
                <w:szCs w:val="24"/>
                <w:lang w:val="en-US" w:eastAsia="en-ZA"/>
              </w:rPr>
              <w:t>2019 / 2020</w:t>
            </w:r>
          </w:p>
        </w:tc>
        <w:tc>
          <w:tcPr>
            <w:tcW w:w="1530" w:type="dxa"/>
            <w:tcBorders>
              <w:top w:val="single" w:sz="8" w:space="0" w:color="000000"/>
              <w:left w:val="single" w:sz="8" w:space="0" w:color="000000"/>
              <w:bottom w:val="single" w:sz="8" w:space="0" w:color="000000"/>
              <w:right w:val="single" w:sz="8" w:space="0" w:color="000000"/>
            </w:tcBorders>
            <w:hideMark/>
          </w:tcPr>
          <w:p w14:paraId="09986683" w14:textId="77777777" w:rsidR="003D57EA" w:rsidRPr="00FD3A23" w:rsidRDefault="003D57EA" w:rsidP="008938D3">
            <w:pPr>
              <w:suppressAutoHyphens/>
              <w:ind w:left="100" w:right="100"/>
              <w:rPr>
                <w:szCs w:val="24"/>
                <w:lang w:val="en-US" w:eastAsia="en-ZA"/>
              </w:rPr>
            </w:pPr>
            <w:r w:rsidRPr="00FD3A23">
              <w:rPr>
                <w:szCs w:val="24"/>
                <w:lang w:val="en-US" w:eastAsia="en-ZA"/>
              </w:rPr>
              <w:t>460</w:t>
            </w:r>
          </w:p>
        </w:tc>
        <w:tc>
          <w:tcPr>
            <w:tcW w:w="1889" w:type="dxa"/>
            <w:tcBorders>
              <w:top w:val="single" w:sz="8" w:space="0" w:color="000000"/>
              <w:left w:val="single" w:sz="8" w:space="0" w:color="000000"/>
              <w:bottom w:val="single" w:sz="8" w:space="0" w:color="000000"/>
              <w:right w:val="single" w:sz="8" w:space="0" w:color="000000"/>
            </w:tcBorders>
          </w:tcPr>
          <w:p w14:paraId="36A157E7" w14:textId="77777777" w:rsidR="003D57EA" w:rsidRPr="00FD3A23" w:rsidRDefault="003D57EA" w:rsidP="008938D3">
            <w:pPr>
              <w:suppressAutoHyphens/>
              <w:ind w:left="100" w:right="100"/>
              <w:rPr>
                <w:szCs w:val="24"/>
                <w:lang w:val="en-US" w:eastAsia="en-ZA"/>
              </w:rPr>
            </w:pPr>
            <w:proofErr w:type="spellStart"/>
            <w:r w:rsidRPr="00FD3A23">
              <w:rPr>
                <w:szCs w:val="24"/>
                <w:lang w:val="en-US" w:eastAsia="en-ZA"/>
              </w:rPr>
              <w:t>Kayalam</w:t>
            </w:r>
            <w:proofErr w:type="spellEnd"/>
            <w:r w:rsidRPr="00FD3A23">
              <w:rPr>
                <w:szCs w:val="24"/>
                <w:lang w:val="en-US" w:eastAsia="en-ZA"/>
              </w:rPr>
              <w:t xml:space="preserve"> Foundation</w:t>
            </w:r>
          </w:p>
        </w:tc>
        <w:tc>
          <w:tcPr>
            <w:tcW w:w="1140" w:type="dxa"/>
            <w:tcBorders>
              <w:top w:val="single" w:sz="8" w:space="0" w:color="000000"/>
              <w:left w:val="single" w:sz="8" w:space="0" w:color="000000"/>
              <w:bottom w:val="single" w:sz="8" w:space="0" w:color="000000"/>
              <w:right w:val="single" w:sz="8" w:space="0" w:color="000000"/>
            </w:tcBorders>
          </w:tcPr>
          <w:p w14:paraId="66B6081D" w14:textId="77777777" w:rsidR="003D57EA" w:rsidRPr="00FD3A23" w:rsidRDefault="003D57EA" w:rsidP="008938D3">
            <w:pPr>
              <w:suppressAutoHyphens/>
              <w:ind w:left="100" w:right="100"/>
              <w:rPr>
                <w:szCs w:val="24"/>
                <w:lang w:val="en-US" w:eastAsia="en-ZA"/>
              </w:rPr>
            </w:pPr>
            <w:r w:rsidRPr="00FD3A23">
              <w:rPr>
                <w:szCs w:val="24"/>
                <w:lang w:val="en-US" w:eastAsia="en-ZA"/>
              </w:rPr>
              <w:t>0</w:t>
            </w:r>
          </w:p>
        </w:tc>
        <w:tc>
          <w:tcPr>
            <w:tcW w:w="1692" w:type="dxa"/>
            <w:tcBorders>
              <w:top w:val="single" w:sz="8" w:space="0" w:color="000000"/>
              <w:left w:val="single" w:sz="8" w:space="0" w:color="000000"/>
              <w:bottom w:val="single" w:sz="8" w:space="0" w:color="000000"/>
              <w:right w:val="single" w:sz="8" w:space="0" w:color="000000"/>
            </w:tcBorders>
          </w:tcPr>
          <w:p w14:paraId="70624083" w14:textId="77777777" w:rsidR="003D57EA" w:rsidRPr="00FD3A23" w:rsidRDefault="003D57EA" w:rsidP="008938D3">
            <w:pPr>
              <w:suppressAutoHyphens/>
              <w:ind w:right="100"/>
              <w:rPr>
                <w:szCs w:val="24"/>
                <w:lang w:val="en-US" w:eastAsia="en-ZA"/>
              </w:rPr>
            </w:pPr>
            <w:r w:rsidRPr="00FD3A23">
              <w:rPr>
                <w:szCs w:val="24"/>
                <w:lang w:val="en-US" w:eastAsia="en-ZA"/>
              </w:rPr>
              <w:t>Department of Human Settlement</w:t>
            </w:r>
          </w:p>
        </w:tc>
      </w:tr>
      <w:tr w:rsidR="003D57EA" w:rsidRPr="00FD3A23" w14:paraId="0ABABC25" w14:textId="77777777" w:rsidTr="008938D3">
        <w:tc>
          <w:tcPr>
            <w:tcW w:w="1563" w:type="dxa"/>
            <w:tcBorders>
              <w:top w:val="single" w:sz="8" w:space="0" w:color="000000"/>
              <w:left w:val="single" w:sz="8" w:space="0" w:color="000000"/>
              <w:bottom w:val="single" w:sz="8" w:space="0" w:color="000000"/>
              <w:right w:val="single" w:sz="8" w:space="0" w:color="000000"/>
            </w:tcBorders>
            <w:hideMark/>
          </w:tcPr>
          <w:p w14:paraId="4FF4ACAC" w14:textId="77777777" w:rsidR="003D57EA" w:rsidRPr="00FD3A23" w:rsidRDefault="003D57EA" w:rsidP="008938D3">
            <w:pPr>
              <w:suppressAutoHyphens/>
              <w:ind w:left="100" w:right="100"/>
              <w:rPr>
                <w:szCs w:val="24"/>
                <w:lang w:val="en-US" w:eastAsia="en-ZA"/>
              </w:rPr>
            </w:pPr>
            <w:r w:rsidRPr="00FD3A23">
              <w:rPr>
                <w:szCs w:val="24"/>
                <w:lang w:val="en-US" w:eastAsia="en-ZA"/>
              </w:rPr>
              <w:t> </w:t>
            </w:r>
          </w:p>
        </w:tc>
        <w:tc>
          <w:tcPr>
            <w:tcW w:w="1242" w:type="dxa"/>
            <w:tcBorders>
              <w:top w:val="single" w:sz="8" w:space="0" w:color="000000"/>
              <w:left w:val="single" w:sz="8" w:space="0" w:color="000000"/>
              <w:bottom w:val="single" w:sz="8" w:space="0" w:color="000000"/>
              <w:right w:val="single" w:sz="8" w:space="0" w:color="000000"/>
            </w:tcBorders>
            <w:hideMark/>
          </w:tcPr>
          <w:p w14:paraId="7891168D" w14:textId="77777777" w:rsidR="003D57EA" w:rsidRPr="00FD3A23" w:rsidRDefault="003D57EA" w:rsidP="008938D3">
            <w:pPr>
              <w:suppressAutoHyphens/>
              <w:spacing w:line="240" w:lineRule="atLeast"/>
              <w:ind w:left="100" w:right="100"/>
              <w:rPr>
                <w:szCs w:val="24"/>
                <w:lang w:val="en-US" w:eastAsia="en-ZA"/>
              </w:rPr>
            </w:pPr>
            <w:r w:rsidRPr="00FD3A23">
              <w:rPr>
                <w:rFonts w:ascii="Arial" w:hAnsi="Arial" w:cs="Arial"/>
                <w:b/>
                <w:bCs/>
                <w:szCs w:val="24"/>
                <w:lang w:val="en-US" w:eastAsia="en-ZA"/>
              </w:rPr>
              <w:t xml:space="preserve">TOTAL </w:t>
            </w:r>
          </w:p>
        </w:tc>
        <w:tc>
          <w:tcPr>
            <w:tcW w:w="1530" w:type="dxa"/>
            <w:tcBorders>
              <w:top w:val="single" w:sz="8" w:space="0" w:color="000000"/>
              <w:left w:val="single" w:sz="8" w:space="0" w:color="000000"/>
              <w:bottom w:val="single" w:sz="8" w:space="0" w:color="000000"/>
              <w:right w:val="single" w:sz="8" w:space="0" w:color="000000"/>
            </w:tcBorders>
            <w:hideMark/>
          </w:tcPr>
          <w:p w14:paraId="711B17C8" w14:textId="77777777" w:rsidR="003D57EA" w:rsidRPr="00FD3A23" w:rsidRDefault="003D57EA" w:rsidP="008938D3">
            <w:pPr>
              <w:suppressAutoHyphens/>
              <w:ind w:left="100" w:right="100"/>
              <w:rPr>
                <w:b/>
                <w:bCs/>
                <w:szCs w:val="24"/>
                <w:lang w:val="en-US" w:eastAsia="en-ZA"/>
              </w:rPr>
            </w:pPr>
            <w:r w:rsidRPr="00FD3A23">
              <w:rPr>
                <w:b/>
                <w:bCs/>
                <w:szCs w:val="24"/>
                <w:lang w:val="en-US" w:eastAsia="en-ZA"/>
              </w:rPr>
              <w:t> 2542</w:t>
            </w:r>
          </w:p>
        </w:tc>
        <w:tc>
          <w:tcPr>
            <w:tcW w:w="1889" w:type="dxa"/>
            <w:tcBorders>
              <w:top w:val="single" w:sz="8" w:space="0" w:color="000000"/>
              <w:left w:val="single" w:sz="8" w:space="0" w:color="000000"/>
              <w:bottom w:val="single" w:sz="8" w:space="0" w:color="000000"/>
              <w:right w:val="single" w:sz="8" w:space="0" w:color="000000"/>
            </w:tcBorders>
          </w:tcPr>
          <w:p w14:paraId="376C3789" w14:textId="77777777" w:rsidR="003D57EA" w:rsidRPr="00FD3A23" w:rsidRDefault="003D57EA" w:rsidP="008938D3">
            <w:pPr>
              <w:suppressAutoHyphens/>
              <w:ind w:left="100" w:right="100"/>
              <w:rPr>
                <w:b/>
                <w:bCs/>
                <w:szCs w:val="24"/>
                <w:lang w:val="en-US" w:eastAsia="en-ZA"/>
              </w:rPr>
            </w:pPr>
          </w:p>
        </w:tc>
        <w:tc>
          <w:tcPr>
            <w:tcW w:w="1140" w:type="dxa"/>
            <w:tcBorders>
              <w:top w:val="single" w:sz="8" w:space="0" w:color="000000"/>
              <w:left w:val="single" w:sz="8" w:space="0" w:color="000000"/>
              <w:bottom w:val="single" w:sz="8" w:space="0" w:color="000000"/>
              <w:right w:val="single" w:sz="8" w:space="0" w:color="000000"/>
            </w:tcBorders>
          </w:tcPr>
          <w:p w14:paraId="4D9B618E" w14:textId="77777777" w:rsidR="003D57EA" w:rsidRPr="00FD3A23" w:rsidRDefault="003D57EA" w:rsidP="008938D3">
            <w:pPr>
              <w:suppressAutoHyphens/>
              <w:ind w:left="100" w:right="100"/>
              <w:rPr>
                <w:b/>
                <w:bCs/>
                <w:szCs w:val="24"/>
                <w:lang w:val="en-US" w:eastAsia="en-ZA"/>
              </w:rPr>
            </w:pPr>
            <w:r w:rsidRPr="00FD3A23">
              <w:rPr>
                <w:b/>
                <w:bCs/>
                <w:szCs w:val="24"/>
                <w:lang w:val="en-US" w:eastAsia="en-ZA"/>
              </w:rPr>
              <w:t>567</w:t>
            </w:r>
          </w:p>
        </w:tc>
        <w:tc>
          <w:tcPr>
            <w:tcW w:w="1692" w:type="dxa"/>
            <w:tcBorders>
              <w:top w:val="single" w:sz="8" w:space="0" w:color="000000"/>
              <w:left w:val="single" w:sz="8" w:space="0" w:color="000000"/>
              <w:bottom w:val="single" w:sz="8" w:space="0" w:color="000000"/>
              <w:right w:val="single" w:sz="8" w:space="0" w:color="000000"/>
            </w:tcBorders>
          </w:tcPr>
          <w:p w14:paraId="5CFA55CF" w14:textId="77777777" w:rsidR="003D57EA" w:rsidRPr="00FD3A23" w:rsidRDefault="003D57EA" w:rsidP="008938D3">
            <w:pPr>
              <w:suppressAutoHyphens/>
              <w:ind w:left="100" w:right="100"/>
              <w:rPr>
                <w:b/>
                <w:bCs/>
                <w:szCs w:val="24"/>
                <w:lang w:val="en-US" w:eastAsia="en-ZA"/>
              </w:rPr>
            </w:pPr>
          </w:p>
        </w:tc>
      </w:tr>
    </w:tbl>
    <w:p w14:paraId="38D09808" w14:textId="77777777" w:rsidR="003D57EA" w:rsidRPr="00FD3A23" w:rsidRDefault="003D57EA" w:rsidP="003D57EA">
      <w:pPr>
        <w:suppressAutoHyphens/>
        <w:rPr>
          <w:sz w:val="20"/>
          <w:lang w:val="en-US" w:eastAsia="ar-SA"/>
        </w:rPr>
      </w:pPr>
    </w:p>
    <w:p w14:paraId="35653469" w14:textId="77777777" w:rsidR="003D57EA" w:rsidRPr="00FD3A23" w:rsidRDefault="003D57EA" w:rsidP="003D57EA">
      <w:pPr>
        <w:suppressAutoHyphens/>
        <w:rPr>
          <w:bCs/>
          <w:szCs w:val="24"/>
          <w:lang w:val="en-US" w:eastAsia="ar-SA"/>
        </w:rPr>
      </w:pPr>
      <w:r w:rsidRPr="00FD3A23">
        <w:rPr>
          <w:bCs/>
          <w:szCs w:val="24"/>
          <w:lang w:val="en-US" w:eastAsia="ar-SA"/>
        </w:rPr>
        <w:t>Kind regards,</w:t>
      </w:r>
    </w:p>
    <w:p w14:paraId="06988141" w14:textId="77777777" w:rsidR="003D57EA" w:rsidRPr="00FD3A23" w:rsidRDefault="003D57EA" w:rsidP="003D57EA">
      <w:pPr>
        <w:suppressAutoHyphens/>
        <w:rPr>
          <w:bCs/>
          <w:szCs w:val="24"/>
          <w:lang w:val="en-US" w:eastAsia="ar-SA"/>
        </w:rPr>
      </w:pPr>
    </w:p>
    <w:p w14:paraId="23A35DAD" w14:textId="77777777" w:rsidR="003D57EA" w:rsidRDefault="003D57EA" w:rsidP="003D57EA">
      <w:pPr>
        <w:suppressAutoHyphens/>
        <w:rPr>
          <w:bCs/>
          <w:szCs w:val="24"/>
          <w:lang w:val="en-US" w:eastAsia="ar-SA"/>
        </w:rPr>
      </w:pPr>
      <w:r w:rsidRPr="00FD3A23">
        <w:rPr>
          <w:bCs/>
          <w:szCs w:val="24"/>
          <w:lang w:val="en-US" w:eastAsia="ar-SA"/>
        </w:rPr>
        <w:t xml:space="preserve">BW </w:t>
      </w:r>
      <w:proofErr w:type="spellStart"/>
      <w:r w:rsidRPr="00FD3A23">
        <w:rPr>
          <w:bCs/>
          <w:szCs w:val="24"/>
          <w:lang w:val="en-US" w:eastAsia="ar-SA"/>
        </w:rPr>
        <w:t>Kannemeyer</w:t>
      </w:r>
      <w:proofErr w:type="spellEnd"/>
    </w:p>
    <w:p w14:paraId="4D4D7F21" w14:textId="77777777" w:rsidR="003D57EA" w:rsidRDefault="003D57EA" w:rsidP="003D57EA">
      <w:pPr>
        <w:suppressAutoHyphens/>
        <w:rPr>
          <w:bCs/>
          <w:szCs w:val="24"/>
          <w:lang w:val="en-US" w:eastAsia="ar-SA"/>
        </w:rPr>
      </w:pPr>
    </w:p>
    <w:p w14:paraId="3112E131" w14:textId="4A2FCACF" w:rsidR="003D57EA" w:rsidRDefault="003D57EA" w:rsidP="003D57EA">
      <w:pPr>
        <w:rPr>
          <w:rFonts w:ascii="Arial" w:hAnsi="Arial" w:cs="Arial"/>
          <w:szCs w:val="24"/>
          <w:lang w:val="en-GB"/>
        </w:rPr>
      </w:pPr>
      <w:r>
        <w:rPr>
          <w:rFonts w:ascii="Arial" w:hAnsi="Arial" w:cs="Arial"/>
          <w:szCs w:val="24"/>
          <w:lang w:val="en-GB"/>
        </w:rPr>
        <w:lastRenderedPageBreak/>
        <w:t xml:space="preserve">The above figures are included to substantiate the volume of titled deeds processed by Khaya Lam for the municipality to present to residents. It also provides evidence to substantiate the difficulties that will be experienced by municipalities, such as </w:t>
      </w:r>
      <w:proofErr w:type="spellStart"/>
      <w:r>
        <w:rPr>
          <w:rFonts w:ascii="Arial" w:hAnsi="Arial" w:cs="Arial"/>
          <w:szCs w:val="24"/>
          <w:lang w:val="en-GB"/>
        </w:rPr>
        <w:t>Ngwathe</w:t>
      </w:r>
      <w:proofErr w:type="spellEnd"/>
      <w:r>
        <w:rPr>
          <w:rFonts w:ascii="Arial" w:hAnsi="Arial" w:cs="Arial"/>
          <w:szCs w:val="24"/>
          <w:lang w:val="en-GB"/>
        </w:rPr>
        <w:t xml:space="preserve">, with the issue of title deeds if each individual title transfer were to be subjected to advertising and Ministerial approval. </w:t>
      </w:r>
      <w:proofErr w:type="spellStart"/>
      <w:r>
        <w:rPr>
          <w:rFonts w:ascii="Arial" w:hAnsi="Arial" w:cs="Arial"/>
          <w:szCs w:val="24"/>
          <w:lang w:val="en-GB"/>
        </w:rPr>
        <w:t>Ngwathe</w:t>
      </w:r>
      <w:proofErr w:type="spellEnd"/>
      <w:r>
        <w:rPr>
          <w:rFonts w:ascii="Arial" w:hAnsi="Arial" w:cs="Arial"/>
          <w:szCs w:val="24"/>
          <w:lang w:val="en-GB"/>
        </w:rPr>
        <w:t xml:space="preserve"> is the municipality where the Khaya Lam Project was first launched. The Project is now active in assisting many different local authorities in different provinces. It is for this reason that Khaya Lam can quantify the task that the Amendment Act is intent on imposing on the Minister and her staff. </w:t>
      </w:r>
    </w:p>
    <w:p w14:paraId="26843354" w14:textId="77777777" w:rsidR="009A00AA" w:rsidRDefault="009A00AA" w:rsidP="003D57EA">
      <w:pPr>
        <w:rPr>
          <w:rFonts w:ascii="Arial" w:hAnsi="Arial" w:cs="Arial"/>
          <w:szCs w:val="24"/>
          <w:lang w:val="en-GB"/>
        </w:rPr>
      </w:pPr>
    </w:p>
    <w:p w14:paraId="3C55E43A" w14:textId="77777777" w:rsidR="003D57EA" w:rsidRPr="000C6016" w:rsidRDefault="003D57EA" w:rsidP="006255DF">
      <w:pPr>
        <w:pStyle w:val="ListParagraph"/>
        <w:numPr>
          <w:ilvl w:val="0"/>
          <w:numId w:val="5"/>
        </w:numPr>
        <w:spacing w:after="160" w:line="259" w:lineRule="auto"/>
        <w:ind w:left="426" w:hanging="426"/>
        <w:contextualSpacing/>
        <w:rPr>
          <w:rFonts w:ascii="Arial" w:hAnsi="Arial" w:cs="Arial"/>
          <w:b/>
          <w:bCs/>
          <w:lang w:val="en-GB"/>
        </w:rPr>
      </w:pPr>
      <w:r>
        <w:rPr>
          <w:rFonts w:ascii="Arial" w:hAnsi="Arial" w:cs="Arial"/>
          <w:b/>
          <w:bCs/>
          <w:lang w:val="en-GB"/>
        </w:rPr>
        <w:t xml:space="preserve">The Minister and </w:t>
      </w:r>
      <w:r w:rsidRPr="009623BE">
        <w:rPr>
          <w:rFonts w:ascii="Arial" w:hAnsi="Arial" w:cs="Arial"/>
          <w:b/>
          <w:bCs/>
          <w:lang w:val="en-GB"/>
        </w:rPr>
        <w:t>the Department of Agriculture, Land Reform and Rural Development will be subjected to an impossible task</w:t>
      </w:r>
    </w:p>
    <w:p w14:paraId="46214D3A" w14:textId="5B6C70E6" w:rsidR="003D57EA" w:rsidRDefault="003D57EA" w:rsidP="003D57EA">
      <w:pPr>
        <w:rPr>
          <w:rFonts w:ascii="Arial" w:hAnsi="Arial" w:cs="Arial"/>
          <w:szCs w:val="24"/>
          <w:lang w:val="en-GB"/>
        </w:rPr>
      </w:pPr>
      <w:r>
        <w:rPr>
          <w:rFonts w:ascii="Arial" w:hAnsi="Arial" w:cs="Arial"/>
          <w:szCs w:val="24"/>
          <w:lang w:val="en-GB"/>
        </w:rPr>
        <w:t>If the Amendment Act were to be adopted in its current form, the Minister and Department would be swamped by a deluge of requests for approval of title transfers. A process is being proposed that is not necessary and will deprive many women of title deeds instead of assisting them to obtain titles. Would the more than 1</w:t>
      </w:r>
      <w:r w:rsidR="0095067C">
        <w:rPr>
          <w:rFonts w:ascii="Arial" w:hAnsi="Arial" w:cs="Arial"/>
          <w:szCs w:val="24"/>
          <w:lang w:val="en-GB"/>
        </w:rPr>
        <w:t>,</w:t>
      </w:r>
      <w:r>
        <w:rPr>
          <w:rFonts w:ascii="Arial" w:hAnsi="Arial" w:cs="Arial"/>
          <w:szCs w:val="24"/>
          <w:lang w:val="en-GB"/>
        </w:rPr>
        <w:t xml:space="preserve">500 women in </w:t>
      </w:r>
      <w:proofErr w:type="spellStart"/>
      <w:r>
        <w:rPr>
          <w:rFonts w:ascii="Arial" w:hAnsi="Arial" w:cs="Arial"/>
          <w:szCs w:val="24"/>
          <w:lang w:val="en-GB"/>
        </w:rPr>
        <w:t>Ngwathe</w:t>
      </w:r>
      <w:proofErr w:type="spellEnd"/>
      <w:r>
        <w:rPr>
          <w:rFonts w:ascii="Arial" w:hAnsi="Arial" w:cs="Arial"/>
          <w:szCs w:val="24"/>
          <w:lang w:val="en-GB"/>
        </w:rPr>
        <w:t xml:space="preserve"> on the Khaya Lam list now have title deeds to their homes if the Amendment Act had been in place 5 years ago</w:t>
      </w:r>
      <w:r w:rsidR="0095067C">
        <w:rPr>
          <w:rFonts w:ascii="Arial" w:hAnsi="Arial" w:cs="Arial"/>
          <w:szCs w:val="24"/>
          <w:lang w:val="en-GB"/>
        </w:rPr>
        <w:t>?</w:t>
      </w:r>
    </w:p>
    <w:p w14:paraId="069C80D7" w14:textId="3CA597ED" w:rsidR="003D57EA" w:rsidRDefault="003D57EA" w:rsidP="003D57EA">
      <w:pPr>
        <w:rPr>
          <w:rFonts w:ascii="Arial" w:hAnsi="Arial" w:cs="Arial"/>
          <w:szCs w:val="24"/>
          <w:lang w:val="en-GB"/>
        </w:rPr>
      </w:pPr>
      <w:r>
        <w:rPr>
          <w:rFonts w:ascii="Arial" w:hAnsi="Arial" w:cs="Arial"/>
          <w:szCs w:val="24"/>
          <w:lang w:val="en-GB"/>
        </w:rPr>
        <w:t xml:space="preserve">We wish to propose that the Department investigate what the consequences would be for those residents of </w:t>
      </w:r>
      <w:proofErr w:type="spellStart"/>
      <w:r>
        <w:rPr>
          <w:rFonts w:ascii="Arial" w:hAnsi="Arial" w:cs="Arial"/>
          <w:szCs w:val="24"/>
          <w:lang w:val="en-GB"/>
        </w:rPr>
        <w:t>Ngwathe</w:t>
      </w:r>
      <w:proofErr w:type="spellEnd"/>
      <w:r>
        <w:rPr>
          <w:rFonts w:ascii="Arial" w:hAnsi="Arial" w:cs="Arial"/>
          <w:szCs w:val="24"/>
          <w:lang w:val="en-GB"/>
        </w:rPr>
        <w:t xml:space="preserve">, who do not yet have title deeds to their properties but are entitled to them, if the Amendment Act in its current form were to become law. That such an investigation be carried out as part of an </w:t>
      </w:r>
      <w:r w:rsidR="0095067C">
        <w:rPr>
          <w:rFonts w:ascii="Arial" w:hAnsi="Arial" w:cs="Arial"/>
          <w:szCs w:val="24"/>
          <w:lang w:val="en-GB"/>
        </w:rPr>
        <w:t>e</w:t>
      </w:r>
      <w:r>
        <w:rPr>
          <w:rFonts w:ascii="Arial" w:hAnsi="Arial" w:cs="Arial"/>
          <w:szCs w:val="24"/>
          <w:lang w:val="en-GB"/>
        </w:rPr>
        <w:t xml:space="preserve">conomic </w:t>
      </w:r>
      <w:r w:rsidR="0095067C">
        <w:rPr>
          <w:rFonts w:ascii="Arial" w:hAnsi="Arial" w:cs="Arial"/>
          <w:szCs w:val="24"/>
          <w:lang w:val="en-GB"/>
        </w:rPr>
        <w:t>i</w:t>
      </w:r>
      <w:r>
        <w:rPr>
          <w:rFonts w:ascii="Arial" w:hAnsi="Arial" w:cs="Arial"/>
          <w:szCs w:val="24"/>
          <w:lang w:val="en-GB"/>
        </w:rPr>
        <w:t xml:space="preserve">mpact </w:t>
      </w:r>
      <w:r w:rsidR="0095067C">
        <w:rPr>
          <w:rFonts w:ascii="Arial" w:hAnsi="Arial" w:cs="Arial"/>
          <w:szCs w:val="24"/>
          <w:lang w:val="en-GB"/>
        </w:rPr>
        <w:t>a</w:t>
      </w:r>
      <w:r>
        <w:rPr>
          <w:rFonts w:ascii="Arial" w:hAnsi="Arial" w:cs="Arial"/>
          <w:szCs w:val="24"/>
          <w:lang w:val="en-GB"/>
        </w:rPr>
        <w:t>ssessment aimed at determining potential consequences. A matter that would need to be considered in carrying out the assessment would be to determine whether the intended ULTRA beneficiaries who do not yet have title deeds would have a right of action against the state for unconstitutionally expropriating their property.</w:t>
      </w:r>
    </w:p>
    <w:p w14:paraId="3D07789F" w14:textId="77777777" w:rsidR="003D57EA" w:rsidRPr="0059694D" w:rsidRDefault="003D57EA" w:rsidP="003D57EA">
      <w:pPr>
        <w:rPr>
          <w:rFonts w:ascii="Arial" w:hAnsi="Arial" w:cs="Arial"/>
          <w:szCs w:val="24"/>
          <w:lang w:val="en-GB"/>
        </w:rPr>
      </w:pPr>
      <w:r>
        <w:rPr>
          <w:rFonts w:ascii="Arial" w:hAnsi="Arial" w:cs="Arial"/>
          <w:szCs w:val="24"/>
          <w:lang w:val="en-GB"/>
        </w:rPr>
        <w:t xml:space="preserve">     </w:t>
      </w:r>
    </w:p>
    <w:p w14:paraId="62AB2E4C" w14:textId="77777777" w:rsidR="003D57EA" w:rsidRPr="006937DE" w:rsidRDefault="003D57EA" w:rsidP="003D57EA">
      <w:pPr>
        <w:pStyle w:val="ListParagraph"/>
        <w:numPr>
          <w:ilvl w:val="0"/>
          <w:numId w:val="5"/>
        </w:numPr>
        <w:spacing w:after="160" w:line="259" w:lineRule="auto"/>
        <w:ind w:left="426" w:hanging="426"/>
        <w:contextualSpacing/>
        <w:rPr>
          <w:rFonts w:ascii="Arial" w:hAnsi="Arial" w:cs="Arial"/>
          <w:b/>
          <w:bCs/>
          <w:lang w:val="en-GB"/>
        </w:rPr>
      </w:pPr>
      <w:r w:rsidRPr="006937DE">
        <w:rPr>
          <w:rFonts w:ascii="Arial" w:hAnsi="Arial" w:cs="Arial"/>
          <w:b/>
          <w:bCs/>
          <w:lang w:val="en-GB"/>
        </w:rPr>
        <w:t>Clarification of factual misunderstandings that were revealed during the Hearing on 18 August 2020 on the Upgrading of Land Tenure Rights Amendment Bill, 2020. The benefits given to the occupants of government-owned housing in townships country-wide</w:t>
      </w:r>
    </w:p>
    <w:p w14:paraId="5C1BFED6" w14:textId="3609CBBA" w:rsidR="003D57EA" w:rsidRDefault="003D57EA" w:rsidP="003D57EA">
      <w:pPr>
        <w:rPr>
          <w:rFonts w:ascii="Arial" w:hAnsi="Arial" w:cs="Arial"/>
          <w:szCs w:val="24"/>
          <w:lang w:val="en-GB"/>
        </w:rPr>
      </w:pPr>
      <w:r w:rsidRPr="003F0822">
        <w:rPr>
          <w:rFonts w:ascii="Arial" w:hAnsi="Arial" w:cs="Arial"/>
          <w:szCs w:val="24"/>
          <w:lang w:val="en-GB"/>
        </w:rPr>
        <w:t>The ULTRA legislation, in 1991, gave ownership of property to an unknown number of people (probably millions countrywide), occupants of government rental and other properties on which they were acknowledged tenants and occupants. Unfortunately, the beneficiaries of the property grant were generally not informed that they were owners of the properties on which they were living. Many people today still do not know.</w:t>
      </w:r>
    </w:p>
    <w:p w14:paraId="30D96AEC" w14:textId="77777777" w:rsidR="006255DF" w:rsidRPr="003F0822" w:rsidRDefault="006255DF" w:rsidP="003D57EA">
      <w:pPr>
        <w:rPr>
          <w:rFonts w:ascii="Arial" w:hAnsi="Arial" w:cs="Arial"/>
          <w:szCs w:val="24"/>
          <w:lang w:val="en-GB"/>
        </w:rPr>
      </w:pPr>
    </w:p>
    <w:p w14:paraId="390C40CB" w14:textId="37C22754" w:rsidR="003D57EA" w:rsidRDefault="003D57EA" w:rsidP="003D57EA">
      <w:pPr>
        <w:rPr>
          <w:rFonts w:ascii="Arial" w:hAnsi="Arial" w:cs="Arial"/>
          <w:szCs w:val="24"/>
          <w:lang w:val="en-GB"/>
        </w:rPr>
      </w:pPr>
      <w:r w:rsidRPr="003F0822">
        <w:rPr>
          <w:rFonts w:ascii="Arial" w:hAnsi="Arial" w:cs="Arial"/>
          <w:szCs w:val="24"/>
          <w:lang w:val="en-GB"/>
        </w:rPr>
        <w:t xml:space="preserve">The Khaya Lam Land Reform Project was established specifically to assist </w:t>
      </w:r>
      <w:r>
        <w:rPr>
          <w:rFonts w:ascii="Arial" w:hAnsi="Arial" w:cs="Arial"/>
          <w:szCs w:val="24"/>
          <w:lang w:val="en-GB"/>
        </w:rPr>
        <w:t>“</w:t>
      </w:r>
      <w:r w:rsidRPr="003F0822">
        <w:rPr>
          <w:rFonts w:ascii="Arial" w:hAnsi="Arial" w:cs="Arial"/>
          <w:szCs w:val="24"/>
          <w:lang w:val="en-GB"/>
        </w:rPr>
        <w:t>ULTRA</w:t>
      </w:r>
      <w:r>
        <w:rPr>
          <w:rFonts w:ascii="Arial" w:hAnsi="Arial" w:cs="Arial"/>
          <w:szCs w:val="24"/>
          <w:lang w:val="en-GB"/>
        </w:rPr>
        <w:t>”</w:t>
      </w:r>
      <w:r w:rsidRPr="003F0822">
        <w:rPr>
          <w:rFonts w:ascii="Arial" w:hAnsi="Arial" w:cs="Arial"/>
          <w:szCs w:val="24"/>
          <w:lang w:val="en-GB"/>
        </w:rPr>
        <w:t xml:space="preserve"> property owners to obtain titles. </w:t>
      </w:r>
      <w:r>
        <w:rPr>
          <w:rFonts w:ascii="Arial" w:hAnsi="Arial" w:cs="Arial"/>
          <w:szCs w:val="24"/>
          <w:lang w:val="en-GB"/>
        </w:rPr>
        <w:t>M</w:t>
      </w:r>
      <w:r w:rsidRPr="003F0822">
        <w:rPr>
          <w:rFonts w:ascii="Arial" w:hAnsi="Arial" w:cs="Arial"/>
          <w:szCs w:val="24"/>
          <w:lang w:val="en-GB"/>
        </w:rPr>
        <w:t>ore than 10,000 title deeds have already been registered by Khaya Lam and presented to new owners in partnership with municipalities</w:t>
      </w:r>
      <w:r>
        <w:rPr>
          <w:rFonts w:ascii="Arial" w:hAnsi="Arial" w:cs="Arial"/>
          <w:szCs w:val="24"/>
          <w:lang w:val="en-GB"/>
        </w:rPr>
        <w:t xml:space="preserve"> countrywide</w:t>
      </w:r>
      <w:r w:rsidRPr="003F0822">
        <w:rPr>
          <w:rFonts w:ascii="Arial" w:hAnsi="Arial" w:cs="Arial"/>
          <w:szCs w:val="24"/>
          <w:lang w:val="en-GB"/>
        </w:rPr>
        <w:t>. W</w:t>
      </w:r>
      <w:r>
        <w:rPr>
          <w:rFonts w:ascii="Arial" w:hAnsi="Arial" w:cs="Arial"/>
          <w:szCs w:val="24"/>
          <w:lang w:val="en-GB"/>
        </w:rPr>
        <w:t xml:space="preserve">ith </w:t>
      </w:r>
      <w:r w:rsidRPr="003F0822">
        <w:rPr>
          <w:rFonts w:ascii="Arial" w:hAnsi="Arial" w:cs="Arial"/>
          <w:szCs w:val="24"/>
          <w:lang w:val="en-GB"/>
        </w:rPr>
        <w:t xml:space="preserve">the applications </w:t>
      </w:r>
      <w:r>
        <w:rPr>
          <w:rFonts w:ascii="Arial" w:hAnsi="Arial" w:cs="Arial"/>
          <w:szCs w:val="24"/>
          <w:lang w:val="en-GB"/>
        </w:rPr>
        <w:t>being</w:t>
      </w:r>
      <w:r w:rsidRPr="003F0822">
        <w:rPr>
          <w:rFonts w:ascii="Arial" w:hAnsi="Arial" w:cs="Arial"/>
          <w:szCs w:val="24"/>
          <w:lang w:val="en-GB"/>
        </w:rPr>
        <w:t xml:space="preserve"> handled in bulk</w:t>
      </w:r>
      <w:r>
        <w:rPr>
          <w:rFonts w:ascii="Arial" w:hAnsi="Arial" w:cs="Arial"/>
          <w:szCs w:val="24"/>
          <w:lang w:val="en-GB"/>
        </w:rPr>
        <w:t>,</w:t>
      </w:r>
      <w:r w:rsidRPr="003F0822">
        <w:rPr>
          <w:rFonts w:ascii="Arial" w:hAnsi="Arial" w:cs="Arial"/>
          <w:szCs w:val="24"/>
          <w:lang w:val="en-GB"/>
        </w:rPr>
        <w:t xml:space="preserve"> the costs are considerably reduced. Once the </w:t>
      </w:r>
      <w:ins w:id="2" w:author="Martin van Staden" w:date="2020-09-09T09:55:00Z">
        <w:r w:rsidR="0095067C">
          <w:rPr>
            <w:rFonts w:ascii="Arial" w:hAnsi="Arial" w:cs="Arial"/>
            <w:szCs w:val="24"/>
            <w:lang w:val="en-GB"/>
          </w:rPr>
          <w:t>COVID</w:t>
        </w:r>
      </w:ins>
      <w:r>
        <w:rPr>
          <w:rFonts w:ascii="Arial" w:hAnsi="Arial" w:cs="Arial"/>
          <w:szCs w:val="24"/>
          <w:lang w:val="en-GB"/>
        </w:rPr>
        <w:t xml:space="preserve">-19 </w:t>
      </w:r>
      <w:r w:rsidRPr="003F0822">
        <w:rPr>
          <w:rFonts w:ascii="Arial" w:hAnsi="Arial" w:cs="Arial"/>
          <w:szCs w:val="24"/>
          <w:lang w:val="en-GB"/>
        </w:rPr>
        <w:t>lockdown is over</w:t>
      </w:r>
      <w:r>
        <w:rPr>
          <w:rFonts w:ascii="Arial" w:hAnsi="Arial" w:cs="Arial"/>
          <w:szCs w:val="24"/>
          <w:lang w:val="en-GB"/>
        </w:rPr>
        <w:t>,</w:t>
      </w:r>
      <w:r w:rsidRPr="003F0822">
        <w:rPr>
          <w:rFonts w:ascii="Arial" w:hAnsi="Arial" w:cs="Arial"/>
          <w:szCs w:val="24"/>
          <w:lang w:val="en-GB"/>
        </w:rPr>
        <w:t xml:space="preserve"> Khaya Lam aims to increase the number of titles dealt with </w:t>
      </w:r>
      <w:r>
        <w:rPr>
          <w:rFonts w:ascii="Arial" w:hAnsi="Arial" w:cs="Arial"/>
          <w:szCs w:val="24"/>
          <w:lang w:val="en-GB"/>
        </w:rPr>
        <w:t xml:space="preserve">to above </w:t>
      </w:r>
      <w:r w:rsidRPr="003F0822">
        <w:rPr>
          <w:rFonts w:ascii="Arial" w:hAnsi="Arial" w:cs="Arial"/>
          <w:szCs w:val="24"/>
          <w:lang w:val="en-GB"/>
        </w:rPr>
        <w:t>500 per month</w:t>
      </w:r>
      <w:r>
        <w:rPr>
          <w:rFonts w:ascii="Arial" w:hAnsi="Arial" w:cs="Arial"/>
          <w:szCs w:val="24"/>
          <w:lang w:val="en-GB"/>
        </w:rPr>
        <w:t>.</w:t>
      </w:r>
    </w:p>
    <w:p w14:paraId="5D42A127" w14:textId="77777777" w:rsidR="0070086E" w:rsidRDefault="0070086E" w:rsidP="003D57EA">
      <w:pPr>
        <w:rPr>
          <w:rFonts w:ascii="Arial" w:hAnsi="Arial" w:cs="Arial"/>
          <w:szCs w:val="24"/>
          <w:lang w:val="en-GB"/>
        </w:rPr>
      </w:pPr>
    </w:p>
    <w:p w14:paraId="261E788D" w14:textId="77777777" w:rsidR="003D57EA" w:rsidRPr="008F2B39" w:rsidRDefault="003D57EA" w:rsidP="006255DF">
      <w:pPr>
        <w:pStyle w:val="ListParagraph"/>
        <w:numPr>
          <w:ilvl w:val="0"/>
          <w:numId w:val="5"/>
        </w:numPr>
        <w:spacing w:after="160" w:line="259" w:lineRule="auto"/>
        <w:ind w:left="426" w:hanging="426"/>
        <w:contextualSpacing/>
        <w:rPr>
          <w:rFonts w:ascii="Arial" w:hAnsi="Arial" w:cs="Arial"/>
          <w:b/>
          <w:bCs/>
          <w:lang w:val="en-GB"/>
        </w:rPr>
      </w:pPr>
      <w:r w:rsidRPr="008F2B39">
        <w:rPr>
          <w:rFonts w:ascii="Arial" w:hAnsi="Arial" w:cs="Arial"/>
          <w:b/>
          <w:bCs/>
          <w:lang w:val="en-GB"/>
        </w:rPr>
        <w:t>What the consequence will be of implementing the proposed Amendment Bill in its current form</w:t>
      </w:r>
    </w:p>
    <w:p w14:paraId="7A0373AA" w14:textId="77777777" w:rsidR="003D57EA" w:rsidRPr="003F0822" w:rsidRDefault="003D57EA" w:rsidP="003D57EA">
      <w:pPr>
        <w:rPr>
          <w:rFonts w:ascii="Arial" w:hAnsi="Arial" w:cs="Arial"/>
          <w:szCs w:val="24"/>
          <w:lang w:val="en-GB"/>
        </w:rPr>
      </w:pPr>
      <w:r>
        <w:rPr>
          <w:rFonts w:ascii="Arial" w:hAnsi="Arial" w:cs="Arial"/>
          <w:szCs w:val="24"/>
          <w:lang w:val="en-GB"/>
        </w:rPr>
        <w:t>Instead of simplifying the procedure, t</w:t>
      </w:r>
      <w:r w:rsidRPr="003F0822">
        <w:rPr>
          <w:rFonts w:ascii="Arial" w:hAnsi="Arial" w:cs="Arial"/>
          <w:szCs w:val="24"/>
          <w:lang w:val="en-GB"/>
        </w:rPr>
        <w:t>he method of dealing with applications as described in the proposed amendments to ULTRA, would deprive thousands of property owners of their right to expeditiously receive title deeds</w:t>
      </w:r>
      <w:r>
        <w:rPr>
          <w:rFonts w:ascii="Arial" w:hAnsi="Arial" w:cs="Arial"/>
          <w:szCs w:val="24"/>
          <w:lang w:val="en-GB"/>
        </w:rPr>
        <w:t>.</w:t>
      </w:r>
      <w:r w:rsidRPr="003F0822">
        <w:rPr>
          <w:rFonts w:ascii="Arial" w:hAnsi="Arial" w:cs="Arial"/>
          <w:szCs w:val="24"/>
          <w:lang w:val="en-GB"/>
        </w:rPr>
        <w:t xml:space="preserve"> </w:t>
      </w:r>
      <w:r>
        <w:rPr>
          <w:rFonts w:ascii="Arial" w:hAnsi="Arial" w:cs="Arial"/>
          <w:szCs w:val="24"/>
          <w:lang w:val="en-GB"/>
        </w:rPr>
        <w:t>T</w:t>
      </w:r>
      <w:r w:rsidRPr="003F0822">
        <w:rPr>
          <w:rFonts w:ascii="Arial" w:hAnsi="Arial" w:cs="Arial"/>
          <w:szCs w:val="24"/>
          <w:lang w:val="en-GB"/>
        </w:rPr>
        <w:t>he process would be</w:t>
      </w:r>
      <w:r>
        <w:rPr>
          <w:rFonts w:ascii="Arial" w:hAnsi="Arial" w:cs="Arial"/>
          <w:szCs w:val="24"/>
          <w:lang w:val="en-GB"/>
        </w:rPr>
        <w:t xml:space="preserve"> made</w:t>
      </w:r>
      <w:r w:rsidRPr="003F0822">
        <w:rPr>
          <w:rFonts w:ascii="Arial" w:hAnsi="Arial" w:cs="Arial"/>
          <w:szCs w:val="24"/>
          <w:lang w:val="en-GB"/>
        </w:rPr>
        <w:t xml:space="preserve"> cumbersome and slow.</w:t>
      </w:r>
    </w:p>
    <w:p w14:paraId="717934AB" w14:textId="1FE7BD19" w:rsidR="003D57EA" w:rsidRDefault="003D57EA" w:rsidP="003D57EA">
      <w:pPr>
        <w:rPr>
          <w:rFonts w:ascii="Arial" w:hAnsi="Arial" w:cs="Arial"/>
          <w:szCs w:val="24"/>
          <w:lang w:val="en-GB"/>
        </w:rPr>
      </w:pPr>
      <w:r w:rsidRPr="003F0822">
        <w:rPr>
          <w:rFonts w:ascii="Arial" w:hAnsi="Arial" w:cs="Arial"/>
          <w:szCs w:val="24"/>
          <w:lang w:val="en-GB"/>
        </w:rPr>
        <w:lastRenderedPageBreak/>
        <w:t xml:space="preserve">In giving oral evidence to the </w:t>
      </w:r>
      <w:bookmarkStart w:id="3" w:name="_Hlk49256609"/>
      <w:r w:rsidRPr="003F0822">
        <w:rPr>
          <w:rFonts w:ascii="Arial" w:hAnsi="Arial" w:cs="Arial"/>
          <w:szCs w:val="24"/>
          <w:lang w:val="en-GB"/>
        </w:rPr>
        <w:t>Parliamentary Portfolio Committee on Agriculture, Land Reform and Rural Developmen</w:t>
      </w:r>
      <w:bookmarkEnd w:id="3"/>
      <w:r w:rsidRPr="003F0822">
        <w:rPr>
          <w:rFonts w:ascii="Arial" w:hAnsi="Arial" w:cs="Arial"/>
          <w:szCs w:val="24"/>
          <w:lang w:val="en-GB"/>
        </w:rPr>
        <w:t>t on 18 August, Free Market Foundation director, Eustace Davie, elaborated on the cautionary note contained in the FMF’s previously submitted written submission. According to the FMF</w:t>
      </w:r>
      <w:r>
        <w:rPr>
          <w:rFonts w:ascii="Arial" w:hAnsi="Arial" w:cs="Arial"/>
          <w:szCs w:val="24"/>
          <w:lang w:val="en-GB"/>
        </w:rPr>
        <w:t>,</w:t>
      </w:r>
      <w:r w:rsidRPr="003F0822">
        <w:rPr>
          <w:rFonts w:ascii="Arial" w:hAnsi="Arial" w:cs="Arial"/>
          <w:szCs w:val="24"/>
          <w:lang w:val="en-GB"/>
        </w:rPr>
        <w:t xml:space="preserve"> the Bill, in its current form, endanger</w:t>
      </w:r>
      <w:r>
        <w:rPr>
          <w:rFonts w:ascii="Arial" w:hAnsi="Arial" w:cs="Arial"/>
          <w:szCs w:val="24"/>
          <w:lang w:val="en-GB"/>
        </w:rPr>
        <w:t>s</w:t>
      </w:r>
      <w:r w:rsidRPr="003F0822">
        <w:rPr>
          <w:rFonts w:ascii="Arial" w:hAnsi="Arial" w:cs="Arial"/>
          <w:szCs w:val="24"/>
          <w:lang w:val="en-GB"/>
        </w:rPr>
        <w:t xml:space="preserve"> the rights of all the people intended to benefit from the provisions of the original 1991 Act </w:t>
      </w:r>
      <w:r>
        <w:rPr>
          <w:rFonts w:ascii="Arial" w:hAnsi="Arial" w:cs="Arial"/>
          <w:szCs w:val="24"/>
          <w:lang w:val="en-GB"/>
        </w:rPr>
        <w:t>who</w:t>
      </w:r>
      <w:r w:rsidRPr="003F0822">
        <w:rPr>
          <w:rFonts w:ascii="Arial" w:hAnsi="Arial" w:cs="Arial"/>
          <w:szCs w:val="24"/>
          <w:lang w:val="en-GB"/>
        </w:rPr>
        <w:t xml:space="preserve"> have not yet </w:t>
      </w:r>
      <w:r>
        <w:rPr>
          <w:rFonts w:ascii="Arial" w:hAnsi="Arial" w:cs="Arial"/>
          <w:szCs w:val="24"/>
          <w:lang w:val="en-GB"/>
        </w:rPr>
        <w:t>received title deeds to their properties.</w:t>
      </w:r>
    </w:p>
    <w:p w14:paraId="184E2800" w14:textId="77777777" w:rsidR="006255DF" w:rsidRPr="003F0822" w:rsidRDefault="006255DF" w:rsidP="003D57EA">
      <w:pPr>
        <w:rPr>
          <w:rFonts w:ascii="Arial" w:hAnsi="Arial" w:cs="Arial"/>
          <w:szCs w:val="24"/>
          <w:lang w:val="en-GB"/>
        </w:rPr>
      </w:pPr>
    </w:p>
    <w:p w14:paraId="51E68453" w14:textId="09613928" w:rsidR="003D57EA" w:rsidRDefault="003D57EA" w:rsidP="003D57EA">
      <w:pPr>
        <w:rPr>
          <w:rFonts w:ascii="Arial" w:hAnsi="Arial" w:cs="Arial"/>
          <w:szCs w:val="24"/>
          <w:lang w:val="en-GB"/>
        </w:rPr>
      </w:pPr>
      <w:r w:rsidRPr="003F0822">
        <w:rPr>
          <w:rFonts w:ascii="Arial" w:hAnsi="Arial" w:cs="Arial"/>
          <w:szCs w:val="24"/>
          <w:lang w:val="en-GB"/>
        </w:rPr>
        <w:t xml:space="preserve">The FMF submission said, “We trust that this position is clear, and that the Amendment Bill sees itself as applying only to any new properties that might, from the day of its enactment, qualify under ULTRA. If it is applied retrospectively, a great injustice would come about, as it would amount to the unilateral expropriation without compensation of millions of private residences. This would be unlawful and inconsistent with the spirit, purpose, and values underlying the Constitution.” </w:t>
      </w:r>
    </w:p>
    <w:p w14:paraId="71DA6D00" w14:textId="77777777" w:rsidR="006255DF" w:rsidRPr="003F0822" w:rsidRDefault="006255DF" w:rsidP="003D57EA">
      <w:pPr>
        <w:rPr>
          <w:rFonts w:ascii="Arial" w:hAnsi="Arial" w:cs="Arial"/>
          <w:szCs w:val="24"/>
          <w:lang w:val="en-GB"/>
        </w:rPr>
      </w:pPr>
    </w:p>
    <w:p w14:paraId="409F2F54" w14:textId="77777777" w:rsidR="0070086E" w:rsidRDefault="003D57EA" w:rsidP="003D57EA">
      <w:pPr>
        <w:rPr>
          <w:rFonts w:ascii="Arial" w:hAnsi="Arial" w:cs="Arial"/>
          <w:szCs w:val="24"/>
          <w:lang w:val="en-GB"/>
        </w:rPr>
      </w:pPr>
      <w:r w:rsidRPr="003F0822">
        <w:rPr>
          <w:rFonts w:ascii="Arial" w:hAnsi="Arial" w:cs="Arial"/>
          <w:szCs w:val="24"/>
          <w:lang w:val="en-GB"/>
        </w:rPr>
        <w:t>On behalf of the beneficiaries of the work of Khaya Lam</w:t>
      </w:r>
      <w:r>
        <w:rPr>
          <w:rFonts w:ascii="Arial" w:hAnsi="Arial" w:cs="Arial"/>
          <w:szCs w:val="24"/>
          <w:lang w:val="en-GB"/>
        </w:rPr>
        <w:t>,</w:t>
      </w:r>
      <w:r w:rsidRPr="003F0822">
        <w:rPr>
          <w:rFonts w:ascii="Arial" w:hAnsi="Arial" w:cs="Arial"/>
          <w:szCs w:val="24"/>
          <w:lang w:val="en-GB"/>
        </w:rPr>
        <w:t xml:space="preserve"> </w:t>
      </w:r>
      <w:r>
        <w:rPr>
          <w:rFonts w:ascii="Arial" w:hAnsi="Arial" w:cs="Arial"/>
          <w:szCs w:val="24"/>
          <w:lang w:val="en-GB"/>
        </w:rPr>
        <w:t>Davie</w:t>
      </w:r>
      <w:r w:rsidRPr="003F0822">
        <w:rPr>
          <w:rFonts w:ascii="Arial" w:hAnsi="Arial" w:cs="Arial"/>
          <w:szCs w:val="24"/>
          <w:lang w:val="en-GB"/>
        </w:rPr>
        <w:t xml:space="preserve"> appealed to the Committee to make </w:t>
      </w:r>
      <w:r>
        <w:rPr>
          <w:rFonts w:ascii="Arial" w:hAnsi="Arial" w:cs="Arial"/>
          <w:szCs w:val="24"/>
          <w:lang w:val="en-GB"/>
        </w:rPr>
        <w:t>the process</w:t>
      </w:r>
      <w:r w:rsidRPr="003F0822">
        <w:rPr>
          <w:rFonts w:ascii="Arial" w:hAnsi="Arial" w:cs="Arial"/>
          <w:szCs w:val="24"/>
          <w:lang w:val="en-GB"/>
        </w:rPr>
        <w:t xml:space="preserve"> easier and less costly</w:t>
      </w:r>
      <w:r>
        <w:rPr>
          <w:rFonts w:ascii="Arial" w:hAnsi="Arial" w:cs="Arial"/>
          <w:szCs w:val="24"/>
          <w:lang w:val="en-GB"/>
        </w:rPr>
        <w:t xml:space="preserve">, and not more difficult and costly, </w:t>
      </w:r>
      <w:r w:rsidRPr="003F0822">
        <w:rPr>
          <w:rFonts w:ascii="Arial" w:hAnsi="Arial" w:cs="Arial"/>
          <w:szCs w:val="24"/>
          <w:lang w:val="en-GB"/>
        </w:rPr>
        <w:t>to ensure that the intended beneficiaries receive title deeds to their properties</w:t>
      </w:r>
      <w:r>
        <w:rPr>
          <w:rFonts w:ascii="Arial" w:hAnsi="Arial" w:cs="Arial"/>
          <w:szCs w:val="24"/>
          <w:lang w:val="en-GB"/>
        </w:rPr>
        <w:t>.</w:t>
      </w:r>
    </w:p>
    <w:p w14:paraId="136F35E7" w14:textId="602D3034" w:rsidR="003D57EA" w:rsidRPr="003F0822" w:rsidRDefault="003D57EA" w:rsidP="003D57EA">
      <w:pPr>
        <w:rPr>
          <w:rFonts w:ascii="Arial" w:hAnsi="Arial" w:cs="Arial"/>
          <w:szCs w:val="24"/>
          <w:lang w:val="en-GB"/>
        </w:rPr>
      </w:pPr>
      <w:r>
        <w:rPr>
          <w:rFonts w:ascii="Arial" w:hAnsi="Arial" w:cs="Arial"/>
          <w:szCs w:val="24"/>
          <w:lang w:val="en-GB"/>
        </w:rPr>
        <w:t xml:space="preserve"> </w:t>
      </w:r>
    </w:p>
    <w:p w14:paraId="2C7398EA" w14:textId="2E6B9F41" w:rsidR="003D57EA" w:rsidRPr="00FD6EB8" w:rsidRDefault="003D57EA" w:rsidP="006255DF">
      <w:pPr>
        <w:pStyle w:val="ListParagraph"/>
        <w:numPr>
          <w:ilvl w:val="0"/>
          <w:numId w:val="5"/>
        </w:numPr>
        <w:spacing w:line="259" w:lineRule="auto"/>
        <w:ind w:left="426" w:hanging="426"/>
        <w:contextualSpacing/>
        <w:rPr>
          <w:rFonts w:ascii="Arial" w:hAnsi="Arial" w:cs="Arial"/>
          <w:b/>
          <w:bCs/>
          <w:lang w:val="en-GB"/>
        </w:rPr>
      </w:pPr>
      <w:r w:rsidRPr="00FD6EB8">
        <w:rPr>
          <w:rFonts w:ascii="Arial" w:hAnsi="Arial" w:cs="Arial"/>
          <w:b/>
          <w:bCs/>
          <w:lang w:val="en-GB"/>
        </w:rPr>
        <w:t>The adoption of the 1991 ULTRA transferred ownership of the designated properties to the legal occupants</w:t>
      </w:r>
    </w:p>
    <w:p w14:paraId="69BE131C" w14:textId="77777777" w:rsidR="003D57EA" w:rsidRDefault="003D57EA" w:rsidP="003D57EA">
      <w:pPr>
        <w:rPr>
          <w:rFonts w:ascii="Arial" w:hAnsi="Arial" w:cs="Arial"/>
          <w:szCs w:val="24"/>
          <w:lang w:val="en-GB"/>
        </w:rPr>
      </w:pPr>
    </w:p>
    <w:p w14:paraId="3BF00BAA" w14:textId="77777777" w:rsidR="003D57EA" w:rsidRDefault="003D57EA" w:rsidP="003D57EA">
      <w:pPr>
        <w:rPr>
          <w:rFonts w:ascii="Arial" w:hAnsi="Arial" w:cs="Arial"/>
          <w:szCs w:val="24"/>
        </w:rPr>
      </w:pPr>
      <w:r w:rsidRPr="0074647A">
        <w:rPr>
          <w:rFonts w:ascii="Arial" w:hAnsi="Arial" w:cs="Arial"/>
          <w:szCs w:val="24"/>
          <w:lang w:val="en-GB"/>
        </w:rPr>
        <w:t>The original Act automatically converted to ownership all the properties listed</w:t>
      </w:r>
      <w:r w:rsidRPr="0074647A">
        <w:rPr>
          <w:rFonts w:ascii="Arial" w:hAnsi="Arial" w:cs="Arial"/>
          <w:szCs w:val="24"/>
        </w:rPr>
        <w:t xml:space="preserve"> in the Act, which determined that “as  from  such  conversion the ownership of such erf or piece of land  shall  vest exclusively  in the person  who,  according to the register of land  rights  in  which that land tenure right  was  registered in  terms of a  provision of  any law, was the holder of that land tenure right  immediately  before the conversion.”</w:t>
      </w:r>
      <w:r>
        <w:rPr>
          <w:rFonts w:ascii="Arial" w:hAnsi="Arial" w:cs="Arial"/>
          <w:szCs w:val="24"/>
        </w:rPr>
        <w:t xml:space="preserve"> </w:t>
      </w:r>
    </w:p>
    <w:p w14:paraId="02FC4138" w14:textId="77777777" w:rsidR="003D57EA" w:rsidRDefault="003D57EA" w:rsidP="003D57EA">
      <w:pPr>
        <w:rPr>
          <w:rFonts w:ascii="Arial" w:hAnsi="Arial" w:cs="Arial"/>
          <w:szCs w:val="24"/>
        </w:rPr>
      </w:pPr>
    </w:p>
    <w:p w14:paraId="225EA742" w14:textId="71C93D01" w:rsidR="003D57EA" w:rsidRDefault="003D57EA" w:rsidP="003D57EA">
      <w:pPr>
        <w:rPr>
          <w:rFonts w:ascii="Arial" w:hAnsi="Arial" w:cs="Arial"/>
          <w:szCs w:val="24"/>
        </w:rPr>
      </w:pPr>
      <w:r>
        <w:rPr>
          <w:rFonts w:ascii="Arial" w:hAnsi="Arial" w:cs="Arial"/>
          <w:szCs w:val="24"/>
        </w:rPr>
        <w:t>The Act constituted, in part, a giant transfer of ownership of property in housing from the Apartheid state</w:t>
      </w:r>
      <w:r w:rsidR="00A01A71">
        <w:rPr>
          <w:rFonts w:ascii="Arial" w:hAnsi="Arial" w:cs="Arial"/>
          <w:szCs w:val="24"/>
        </w:rPr>
        <w:t xml:space="preserve"> and its local authorities</w:t>
      </w:r>
      <w:r>
        <w:rPr>
          <w:rFonts w:ascii="Arial" w:hAnsi="Arial" w:cs="Arial"/>
          <w:szCs w:val="24"/>
        </w:rPr>
        <w:t xml:space="preserve"> to the occupants of state-owned rental properties in the townships attached to the towns and cities around the country. A weakness in the Act was that it did not appoint a state agency to ensure that the legal occupants received title deeds to secure their ownership rights. It did, however, provide provisions for reducing the costs of transfer of the properties, mostly from municipalities to the legal occupants.</w:t>
      </w:r>
    </w:p>
    <w:p w14:paraId="24436560" w14:textId="77777777" w:rsidR="003D57EA" w:rsidRDefault="003D57EA" w:rsidP="003D57EA">
      <w:pPr>
        <w:rPr>
          <w:rFonts w:ascii="Arial" w:hAnsi="Arial" w:cs="Arial"/>
          <w:szCs w:val="24"/>
        </w:rPr>
      </w:pPr>
    </w:p>
    <w:p w14:paraId="4894C88D" w14:textId="503638A3" w:rsidR="003D57EA" w:rsidRPr="00D32F5C" w:rsidRDefault="003D57EA" w:rsidP="006255DF">
      <w:pPr>
        <w:pStyle w:val="ListParagraph"/>
        <w:numPr>
          <w:ilvl w:val="0"/>
          <w:numId w:val="5"/>
        </w:numPr>
        <w:spacing w:after="160" w:line="259" w:lineRule="auto"/>
        <w:ind w:left="426" w:hanging="426"/>
        <w:contextualSpacing/>
        <w:rPr>
          <w:rFonts w:ascii="Arial" w:hAnsi="Arial" w:cs="Arial"/>
          <w:b/>
          <w:bCs/>
        </w:rPr>
      </w:pPr>
      <w:r w:rsidRPr="00D32F5C">
        <w:rPr>
          <w:rFonts w:ascii="Arial" w:hAnsi="Arial" w:cs="Arial"/>
          <w:b/>
          <w:bCs/>
        </w:rPr>
        <w:t>The amendment to the ULTRA will retrospectively remove the ownership rights from the rightful owners and their descendants, in practice expropriation without compensation</w:t>
      </w:r>
    </w:p>
    <w:p w14:paraId="78AA9900" w14:textId="77777777" w:rsidR="000C3DBA" w:rsidRDefault="003D57EA" w:rsidP="003D57EA">
      <w:pPr>
        <w:rPr>
          <w:rFonts w:ascii="Arial" w:hAnsi="Arial" w:cs="Arial"/>
          <w:szCs w:val="24"/>
        </w:rPr>
      </w:pPr>
      <w:r>
        <w:rPr>
          <w:rFonts w:ascii="Arial" w:hAnsi="Arial" w:cs="Arial"/>
          <w:szCs w:val="24"/>
        </w:rPr>
        <w:t>In its submission to the Portfolio Committee, the FMF described the drastic and possibly unintended consequence of the Bill as it is currently worded: “</w:t>
      </w:r>
      <w:r w:rsidRPr="003F0822">
        <w:rPr>
          <w:rFonts w:ascii="Arial" w:hAnsi="Arial" w:cs="Arial"/>
          <w:szCs w:val="24"/>
        </w:rPr>
        <w:t>Clause 1 of the Amendment Bill purports to change the automatic conversion of land tenure rights listed in Schedule 1 into ownership, to an application for conversion into ownership. In so doing, it vests the Minister with a discretion to either approve or reject such application.</w:t>
      </w:r>
      <w:r>
        <w:rPr>
          <w:rFonts w:ascii="Arial" w:hAnsi="Arial" w:cs="Arial"/>
          <w:szCs w:val="24"/>
        </w:rPr>
        <w:t xml:space="preserve">” </w:t>
      </w:r>
    </w:p>
    <w:p w14:paraId="0EDE974D" w14:textId="11F17F3A" w:rsidR="003D57EA" w:rsidRPr="003F0822" w:rsidRDefault="003D57EA" w:rsidP="003D57EA">
      <w:pPr>
        <w:rPr>
          <w:rFonts w:ascii="Arial" w:hAnsi="Arial" w:cs="Arial"/>
          <w:szCs w:val="24"/>
        </w:rPr>
      </w:pPr>
      <w:r w:rsidRPr="003F0822">
        <w:rPr>
          <w:rFonts w:ascii="Arial" w:hAnsi="Arial" w:cs="Arial"/>
          <w:szCs w:val="24"/>
        </w:rPr>
        <w:t xml:space="preserve">  </w:t>
      </w:r>
    </w:p>
    <w:p w14:paraId="20941E10" w14:textId="6D520282" w:rsidR="000C3DBA" w:rsidRPr="003F0822" w:rsidRDefault="003D57EA" w:rsidP="003D57EA">
      <w:pPr>
        <w:rPr>
          <w:rFonts w:ascii="Arial" w:hAnsi="Arial" w:cs="Arial"/>
          <w:szCs w:val="24"/>
        </w:rPr>
      </w:pPr>
      <w:r>
        <w:rPr>
          <w:rFonts w:ascii="Arial" w:hAnsi="Arial" w:cs="Arial"/>
          <w:szCs w:val="24"/>
        </w:rPr>
        <w:t>“</w:t>
      </w:r>
      <w:r w:rsidRPr="003F0822">
        <w:rPr>
          <w:rFonts w:ascii="Arial" w:hAnsi="Arial" w:cs="Arial"/>
          <w:szCs w:val="24"/>
        </w:rPr>
        <w:t>The evident problem with this is that all conversions happened from the moment of ULTRA coming into operation in 1991. In law, in 1991, all the holders of properties that qualify under Schedule 1 of the Act were automatically converted into ownership. In other words, factually and legally, the holders became owners. All that remained was for them to receive the title deeds that confirm the already-existing factual and legal position</w:t>
      </w:r>
      <w:r>
        <w:rPr>
          <w:rFonts w:ascii="Arial" w:hAnsi="Arial" w:cs="Arial"/>
          <w:szCs w:val="24"/>
        </w:rPr>
        <w:t>”</w:t>
      </w:r>
      <w:r w:rsidRPr="003F0822">
        <w:rPr>
          <w:rFonts w:ascii="Arial" w:hAnsi="Arial" w:cs="Arial"/>
          <w:szCs w:val="24"/>
        </w:rPr>
        <w:t>.</w:t>
      </w:r>
    </w:p>
    <w:p w14:paraId="38C6739A" w14:textId="77777777" w:rsidR="003D57EA" w:rsidRPr="00A53DD8" w:rsidRDefault="003D57EA" w:rsidP="006255DF">
      <w:pPr>
        <w:pStyle w:val="ListParagraph"/>
        <w:numPr>
          <w:ilvl w:val="0"/>
          <w:numId w:val="5"/>
        </w:numPr>
        <w:spacing w:line="259" w:lineRule="auto"/>
        <w:ind w:left="426" w:hanging="426"/>
        <w:contextualSpacing/>
        <w:rPr>
          <w:rFonts w:ascii="Arial" w:hAnsi="Arial" w:cs="Arial"/>
          <w:b/>
          <w:bCs/>
        </w:rPr>
      </w:pPr>
      <w:r w:rsidRPr="00A53DD8">
        <w:rPr>
          <w:rFonts w:ascii="Arial" w:hAnsi="Arial" w:cs="Arial"/>
          <w:b/>
          <w:bCs/>
        </w:rPr>
        <w:lastRenderedPageBreak/>
        <w:t>Participants expressed concerns during the hearing that males could be given preference in the granting of title to property</w:t>
      </w:r>
    </w:p>
    <w:p w14:paraId="1176205D" w14:textId="77777777" w:rsidR="0070086E" w:rsidRDefault="0070086E" w:rsidP="003D57EA">
      <w:pPr>
        <w:rPr>
          <w:rFonts w:ascii="Arial" w:hAnsi="Arial" w:cs="Arial"/>
          <w:szCs w:val="24"/>
        </w:rPr>
      </w:pPr>
    </w:p>
    <w:p w14:paraId="304DBB14" w14:textId="43BC9966" w:rsidR="003D57EA" w:rsidRDefault="003D57EA" w:rsidP="003D57EA">
      <w:pPr>
        <w:rPr>
          <w:rFonts w:ascii="Arial" w:hAnsi="Arial" w:cs="Arial"/>
          <w:szCs w:val="24"/>
        </w:rPr>
      </w:pPr>
      <w:r w:rsidRPr="003F0822">
        <w:rPr>
          <w:rFonts w:ascii="Arial" w:hAnsi="Arial" w:cs="Arial"/>
          <w:szCs w:val="24"/>
        </w:rPr>
        <w:t xml:space="preserve">During the hearing, participants expressed concerns that males could be given preference in the granting of title to property. It was explained that the Minister and Department </w:t>
      </w:r>
      <w:r>
        <w:rPr>
          <w:rFonts w:ascii="Arial" w:hAnsi="Arial" w:cs="Arial"/>
          <w:szCs w:val="24"/>
        </w:rPr>
        <w:t xml:space="preserve">of Agriculture, Land Reform and Rural Development </w:t>
      </w:r>
      <w:r w:rsidRPr="003F0822">
        <w:rPr>
          <w:rFonts w:ascii="Arial" w:hAnsi="Arial" w:cs="Arial"/>
          <w:szCs w:val="24"/>
        </w:rPr>
        <w:t>had been instructed by the Constitutional Court to amend ULTRA to ensure that gender equality would be maintained in the process of title transfers under the Act.</w:t>
      </w:r>
    </w:p>
    <w:p w14:paraId="3555B665" w14:textId="77777777" w:rsidR="000C3DBA" w:rsidRPr="003F0822" w:rsidRDefault="000C3DBA" w:rsidP="003D57EA">
      <w:pPr>
        <w:rPr>
          <w:rFonts w:ascii="Arial" w:hAnsi="Arial" w:cs="Arial"/>
          <w:szCs w:val="24"/>
        </w:rPr>
      </w:pPr>
    </w:p>
    <w:p w14:paraId="310EC9D4" w14:textId="4B27A6FF" w:rsidR="003D57EA" w:rsidRDefault="003D57EA" w:rsidP="003D57EA">
      <w:pPr>
        <w:rPr>
          <w:rFonts w:ascii="Arial" w:hAnsi="Arial" w:cs="Arial"/>
          <w:szCs w:val="24"/>
        </w:rPr>
      </w:pPr>
      <w:r w:rsidRPr="003F0822">
        <w:rPr>
          <w:rFonts w:ascii="Arial" w:hAnsi="Arial" w:cs="Arial"/>
          <w:szCs w:val="24"/>
        </w:rPr>
        <w:t>Instead of the automatic existing conversion which states that “as from such conversion the ownership of such erf or piece of land shall vest exclusively in the person who, according to the register of land rights in which that land tenure right was registered in terms of the provision of any law, was the holder of that land tenure right immediately before the conversion</w:t>
      </w:r>
      <w:r>
        <w:rPr>
          <w:rFonts w:ascii="Arial" w:hAnsi="Arial" w:cs="Arial"/>
          <w:szCs w:val="24"/>
        </w:rPr>
        <w:t>,</w:t>
      </w:r>
      <w:r w:rsidRPr="003F0822">
        <w:rPr>
          <w:rFonts w:ascii="Arial" w:hAnsi="Arial" w:cs="Arial"/>
          <w:szCs w:val="24"/>
        </w:rPr>
        <w:t>”</w:t>
      </w:r>
      <w:r>
        <w:rPr>
          <w:rFonts w:ascii="Arial" w:hAnsi="Arial" w:cs="Arial"/>
          <w:szCs w:val="24"/>
        </w:rPr>
        <w:t xml:space="preserve"> </w:t>
      </w:r>
      <w:r w:rsidRPr="003F0822">
        <w:rPr>
          <w:rFonts w:ascii="Arial" w:hAnsi="Arial" w:cs="Arial"/>
          <w:szCs w:val="24"/>
        </w:rPr>
        <w:t xml:space="preserve">the </w:t>
      </w:r>
      <w:r w:rsidR="00A01A71">
        <w:rPr>
          <w:rFonts w:ascii="Arial" w:hAnsi="Arial" w:cs="Arial"/>
          <w:szCs w:val="24"/>
        </w:rPr>
        <w:t>A</w:t>
      </w:r>
      <w:r w:rsidRPr="003F0822">
        <w:rPr>
          <w:rFonts w:ascii="Arial" w:hAnsi="Arial" w:cs="Arial"/>
          <w:szCs w:val="24"/>
        </w:rPr>
        <w:t>mend</w:t>
      </w:r>
      <w:r>
        <w:rPr>
          <w:rFonts w:ascii="Arial" w:hAnsi="Arial" w:cs="Arial"/>
          <w:szCs w:val="24"/>
        </w:rPr>
        <w:t>ment</w:t>
      </w:r>
      <w:r w:rsidRPr="003F0822">
        <w:rPr>
          <w:rFonts w:ascii="Arial" w:hAnsi="Arial" w:cs="Arial"/>
          <w:szCs w:val="24"/>
        </w:rPr>
        <w:t xml:space="preserve"> Act proposes that the automatic conversion be removed</w:t>
      </w:r>
      <w:r>
        <w:rPr>
          <w:rFonts w:ascii="Arial" w:hAnsi="Arial" w:cs="Arial"/>
          <w:szCs w:val="24"/>
        </w:rPr>
        <w:t>.</w:t>
      </w:r>
    </w:p>
    <w:p w14:paraId="0E40BADD" w14:textId="77777777" w:rsidR="000C3DBA" w:rsidRDefault="000C3DBA" w:rsidP="003D57EA">
      <w:pPr>
        <w:rPr>
          <w:rFonts w:ascii="Arial" w:hAnsi="Arial" w:cs="Arial"/>
          <w:szCs w:val="24"/>
        </w:rPr>
      </w:pPr>
    </w:p>
    <w:p w14:paraId="1F61A282" w14:textId="4B3E600D" w:rsidR="003D57EA" w:rsidRDefault="003D57EA" w:rsidP="003D57EA">
      <w:pPr>
        <w:rPr>
          <w:rFonts w:ascii="Arial" w:hAnsi="Arial" w:cs="Arial"/>
          <w:szCs w:val="24"/>
        </w:rPr>
      </w:pPr>
      <w:r>
        <w:rPr>
          <w:rFonts w:ascii="Arial" w:hAnsi="Arial" w:cs="Arial"/>
          <w:szCs w:val="24"/>
        </w:rPr>
        <w:t>The Amendment Act proposes that a conversion that was carried out in 1991, giving thousands of families and individuals title to their properties, should withdraw ownership rights from those unfortunate individuals, families and descendants of the original occupants because of the failure of the governance system at the time to provide them with a title deed to their property or to inform them that they had been granted ownership of the properties on which they legally resided. The Act goes on to require such owners to apply to the Minister for approval of the issue of the title deed to which they are entitled.</w:t>
      </w:r>
    </w:p>
    <w:p w14:paraId="33217557" w14:textId="77777777" w:rsidR="0070086E" w:rsidRDefault="0070086E" w:rsidP="003D57EA">
      <w:pPr>
        <w:rPr>
          <w:rFonts w:ascii="Arial" w:hAnsi="Arial" w:cs="Arial"/>
          <w:szCs w:val="24"/>
        </w:rPr>
      </w:pPr>
    </w:p>
    <w:p w14:paraId="7FA41C8E" w14:textId="17169C2C" w:rsidR="003D57EA" w:rsidRPr="00E52242" w:rsidRDefault="003D57EA" w:rsidP="000C3DBA">
      <w:pPr>
        <w:pStyle w:val="ListParagraph"/>
        <w:numPr>
          <w:ilvl w:val="0"/>
          <w:numId w:val="5"/>
        </w:numPr>
        <w:spacing w:after="160" w:line="259" w:lineRule="auto"/>
        <w:ind w:left="426" w:hanging="426"/>
        <w:contextualSpacing/>
        <w:rPr>
          <w:rFonts w:ascii="Arial" w:hAnsi="Arial" w:cs="Arial"/>
        </w:rPr>
      </w:pPr>
      <w:r w:rsidRPr="00E52242">
        <w:rPr>
          <w:rFonts w:ascii="Arial" w:hAnsi="Arial" w:cs="Arial"/>
          <w:b/>
          <w:bCs/>
        </w:rPr>
        <w:t xml:space="preserve">No evidence was led, other than the notorious </w:t>
      </w:r>
      <w:proofErr w:type="spellStart"/>
      <w:r w:rsidRPr="000213C1">
        <w:rPr>
          <w:rFonts w:ascii="Arial" w:hAnsi="Arial" w:cs="Arial"/>
          <w:b/>
          <w:bCs/>
          <w:i/>
          <w:iCs/>
        </w:rPr>
        <w:t>Rahube</w:t>
      </w:r>
      <w:proofErr w:type="spellEnd"/>
      <w:r w:rsidRPr="00E52242">
        <w:rPr>
          <w:rFonts w:ascii="Arial" w:hAnsi="Arial" w:cs="Arial"/>
          <w:b/>
          <w:bCs/>
        </w:rPr>
        <w:t xml:space="preserve"> case</w:t>
      </w:r>
      <w:r w:rsidR="00B647CE">
        <w:rPr>
          <w:rFonts w:ascii="Arial" w:hAnsi="Arial" w:cs="Arial"/>
          <w:b/>
          <w:bCs/>
        </w:rPr>
        <w:t>,</w:t>
      </w:r>
      <w:r w:rsidRPr="00E52242">
        <w:rPr>
          <w:rFonts w:ascii="Arial" w:hAnsi="Arial" w:cs="Arial"/>
          <w:b/>
          <w:bCs/>
        </w:rPr>
        <w:t xml:space="preserve"> to the effect that ULTRA, in practice, result</w:t>
      </w:r>
      <w:r w:rsidR="00DF2BFF">
        <w:rPr>
          <w:rFonts w:ascii="Arial" w:hAnsi="Arial" w:cs="Arial"/>
          <w:b/>
          <w:bCs/>
        </w:rPr>
        <w:t>s</w:t>
      </w:r>
      <w:r w:rsidRPr="00E52242">
        <w:rPr>
          <w:rFonts w:ascii="Arial" w:hAnsi="Arial" w:cs="Arial"/>
          <w:b/>
          <w:bCs/>
        </w:rPr>
        <w:t xml:space="preserve"> in a bias against women</w:t>
      </w:r>
    </w:p>
    <w:p w14:paraId="55E870CA" w14:textId="77777777" w:rsidR="003D57EA" w:rsidRPr="008564FD" w:rsidRDefault="003D57EA" w:rsidP="003D57EA">
      <w:pPr>
        <w:rPr>
          <w:rFonts w:ascii="Arial" w:hAnsi="Arial" w:cs="Arial"/>
          <w:szCs w:val="24"/>
        </w:rPr>
      </w:pPr>
      <w:r w:rsidRPr="008564FD">
        <w:rPr>
          <w:rFonts w:ascii="Arial" w:hAnsi="Arial" w:cs="Arial"/>
          <w:color w:val="333333"/>
          <w:szCs w:val="24"/>
          <w:shd w:val="clear" w:color="auto" w:fill="FFFFFF"/>
        </w:rPr>
        <w:t>Members said the upgrading of the ULTRA Bill would be a relief and victory for women and children who were vulnerable in this country. It was unfortunate that it had taken a legal challenge to initiate this process of enforcing government to consider a review of the legislation</w:t>
      </w:r>
      <w:r>
        <w:rPr>
          <w:rFonts w:ascii="Arial" w:hAnsi="Arial" w:cs="Arial"/>
          <w:color w:val="333333"/>
          <w:szCs w:val="24"/>
          <w:shd w:val="clear" w:color="auto" w:fill="FFFFFF"/>
        </w:rPr>
        <w:t>, they said.</w:t>
      </w:r>
    </w:p>
    <w:p w14:paraId="4969CE55" w14:textId="77777777" w:rsidR="00B647CE" w:rsidRDefault="00B647CE" w:rsidP="003D57EA">
      <w:pPr>
        <w:rPr>
          <w:rFonts w:ascii="Arial" w:hAnsi="Arial" w:cs="Arial"/>
          <w:szCs w:val="24"/>
        </w:rPr>
      </w:pPr>
    </w:p>
    <w:p w14:paraId="513BE34D" w14:textId="60597C5D" w:rsidR="003D57EA" w:rsidRPr="003F0822" w:rsidRDefault="003D57EA" w:rsidP="003D57EA">
      <w:pPr>
        <w:rPr>
          <w:rFonts w:ascii="Arial" w:hAnsi="Arial" w:cs="Arial"/>
          <w:szCs w:val="24"/>
        </w:rPr>
      </w:pPr>
      <w:r w:rsidRPr="003F0822">
        <w:rPr>
          <w:rFonts w:ascii="Arial" w:hAnsi="Arial" w:cs="Arial"/>
          <w:szCs w:val="24"/>
        </w:rPr>
        <w:t xml:space="preserve">Instead, if adopted, the amendment will require every single application for a title deed in terms of ULTRA to be made to the Minister, who will be required to advertise the application and grant </w:t>
      </w:r>
      <w:r w:rsidR="00A01A71">
        <w:rPr>
          <w:rFonts w:ascii="Arial" w:hAnsi="Arial" w:cs="Arial"/>
          <w:szCs w:val="24"/>
        </w:rPr>
        <w:t>m</w:t>
      </w:r>
      <w:r w:rsidRPr="003F0822">
        <w:rPr>
          <w:rFonts w:ascii="Arial" w:hAnsi="Arial" w:cs="Arial"/>
          <w:szCs w:val="24"/>
        </w:rPr>
        <w:t>inisterial approval if there are no objections.</w:t>
      </w:r>
    </w:p>
    <w:p w14:paraId="2A7FC667" w14:textId="77777777" w:rsidR="00B647CE" w:rsidRDefault="00B647CE" w:rsidP="003D57EA">
      <w:pPr>
        <w:rPr>
          <w:rFonts w:ascii="Arial" w:hAnsi="Arial" w:cs="Arial"/>
          <w:szCs w:val="24"/>
          <w:lang w:val="en-GB"/>
        </w:rPr>
      </w:pPr>
    </w:p>
    <w:p w14:paraId="018BECB9" w14:textId="06273DF0" w:rsidR="003D57EA" w:rsidRPr="003F0822" w:rsidRDefault="003D57EA" w:rsidP="003D57EA">
      <w:pPr>
        <w:rPr>
          <w:rFonts w:ascii="Arial" w:hAnsi="Arial" w:cs="Arial"/>
          <w:szCs w:val="24"/>
          <w:lang w:val="en-GB"/>
        </w:rPr>
      </w:pPr>
      <w:r w:rsidRPr="003F0822">
        <w:rPr>
          <w:rFonts w:ascii="Arial" w:hAnsi="Arial" w:cs="Arial"/>
          <w:szCs w:val="24"/>
          <w:lang w:val="en-GB"/>
        </w:rPr>
        <w:t>Where</w:t>
      </w:r>
      <w:r>
        <w:rPr>
          <w:rFonts w:ascii="Arial" w:hAnsi="Arial" w:cs="Arial"/>
          <w:szCs w:val="24"/>
          <w:lang w:val="en-GB"/>
        </w:rPr>
        <w:t>,</w:t>
      </w:r>
      <w:r w:rsidRPr="003F0822">
        <w:rPr>
          <w:rFonts w:ascii="Arial" w:hAnsi="Arial" w:cs="Arial"/>
          <w:szCs w:val="24"/>
          <w:lang w:val="en-GB"/>
        </w:rPr>
        <w:t xml:space="preserve"> </w:t>
      </w:r>
      <w:r>
        <w:rPr>
          <w:rFonts w:ascii="Arial" w:hAnsi="Arial" w:cs="Arial"/>
          <w:szCs w:val="24"/>
          <w:lang w:val="en-GB"/>
        </w:rPr>
        <w:t>i</w:t>
      </w:r>
      <w:r w:rsidRPr="003F0822">
        <w:rPr>
          <w:rFonts w:ascii="Arial" w:hAnsi="Arial" w:cs="Arial"/>
          <w:szCs w:val="24"/>
          <w:lang w:val="en-GB"/>
        </w:rPr>
        <w:t>n one fell swoop</w:t>
      </w:r>
      <w:r>
        <w:rPr>
          <w:rFonts w:ascii="Arial" w:hAnsi="Arial" w:cs="Arial"/>
          <w:szCs w:val="24"/>
          <w:lang w:val="en-GB"/>
        </w:rPr>
        <w:t>,</w:t>
      </w:r>
      <w:r w:rsidRPr="003F0822">
        <w:rPr>
          <w:rFonts w:ascii="Arial" w:hAnsi="Arial" w:cs="Arial"/>
          <w:szCs w:val="24"/>
          <w:lang w:val="en-GB"/>
        </w:rPr>
        <w:t xml:space="preserve"> ULTRA converted into ownership an estimated 5 million properties (nobody seems to know the real number) across the length and breadth of South Africa, making the legal and legitimate occupants the owners of those properties, the amended Act seeks to adopt a process that will be unfair to the owners seeking titles. It will also be unfair to the Minister and the Department to burden them with the task of monitoring the titling of all ULTRA properties. </w:t>
      </w:r>
    </w:p>
    <w:p w14:paraId="329E837E" w14:textId="77777777" w:rsidR="00B647CE" w:rsidRDefault="00B647CE" w:rsidP="003D57EA">
      <w:pPr>
        <w:rPr>
          <w:rFonts w:ascii="Arial" w:hAnsi="Arial" w:cs="Arial"/>
          <w:szCs w:val="24"/>
          <w:lang w:val="en-GB"/>
        </w:rPr>
      </w:pPr>
    </w:p>
    <w:p w14:paraId="70053053" w14:textId="2DB4310D" w:rsidR="003D57EA" w:rsidRDefault="003D57EA" w:rsidP="003D57EA">
      <w:pPr>
        <w:rPr>
          <w:rFonts w:ascii="Arial" w:hAnsi="Arial" w:cs="Arial"/>
          <w:szCs w:val="24"/>
          <w:lang w:val="en-GB"/>
        </w:rPr>
      </w:pPr>
      <w:r w:rsidRPr="003F0822">
        <w:rPr>
          <w:rFonts w:ascii="Arial" w:hAnsi="Arial" w:cs="Arial"/>
          <w:szCs w:val="24"/>
          <w:lang w:val="en-GB"/>
        </w:rPr>
        <w:t>Gender equality can be ensured at the municipal level where municipal officials currently sign off on property transfers. At joint Khaya Lam and municipal events, women are very well represented among the title recipients.</w:t>
      </w:r>
      <w:r>
        <w:rPr>
          <w:rFonts w:ascii="Arial" w:hAnsi="Arial" w:cs="Arial"/>
          <w:szCs w:val="24"/>
          <w:lang w:val="en-GB"/>
        </w:rPr>
        <w:t xml:space="preserve"> This fact is confirmed that at least 50% of all title deeds in the </w:t>
      </w:r>
      <w:proofErr w:type="spellStart"/>
      <w:r>
        <w:rPr>
          <w:rFonts w:ascii="Arial" w:hAnsi="Arial" w:cs="Arial"/>
          <w:szCs w:val="24"/>
          <w:lang w:val="en-GB"/>
        </w:rPr>
        <w:t>Ngwathe</w:t>
      </w:r>
      <w:proofErr w:type="spellEnd"/>
      <w:r>
        <w:rPr>
          <w:rFonts w:ascii="Arial" w:hAnsi="Arial" w:cs="Arial"/>
          <w:szCs w:val="24"/>
          <w:lang w:val="en-GB"/>
        </w:rPr>
        <w:t xml:space="preserve"> </w:t>
      </w:r>
      <w:r w:rsidR="006B173E">
        <w:rPr>
          <w:rFonts w:ascii="Arial" w:hAnsi="Arial" w:cs="Arial"/>
          <w:szCs w:val="24"/>
          <w:lang w:val="en-GB"/>
        </w:rPr>
        <w:t>l</w:t>
      </w:r>
      <w:r>
        <w:rPr>
          <w:rFonts w:ascii="Arial" w:hAnsi="Arial" w:cs="Arial"/>
          <w:szCs w:val="24"/>
          <w:lang w:val="en-GB"/>
        </w:rPr>
        <w:t xml:space="preserve">ocal </w:t>
      </w:r>
      <w:r w:rsidR="006B173E">
        <w:rPr>
          <w:rFonts w:ascii="Arial" w:hAnsi="Arial" w:cs="Arial"/>
          <w:szCs w:val="24"/>
          <w:lang w:val="en-GB"/>
        </w:rPr>
        <w:t>a</w:t>
      </w:r>
      <w:r>
        <w:rPr>
          <w:rFonts w:ascii="Arial" w:hAnsi="Arial" w:cs="Arial"/>
          <w:szCs w:val="24"/>
          <w:lang w:val="en-GB"/>
        </w:rPr>
        <w:t>uthority, processed by Khaya Lam in partnership with the municipality, are presented to female recipients.</w:t>
      </w:r>
    </w:p>
    <w:p w14:paraId="24B9695A" w14:textId="780B60B5" w:rsidR="000C3DBA" w:rsidRDefault="000C3DBA" w:rsidP="003D57EA">
      <w:pPr>
        <w:rPr>
          <w:rFonts w:ascii="Arial" w:hAnsi="Arial" w:cs="Arial"/>
          <w:szCs w:val="24"/>
          <w:lang w:val="en-GB"/>
        </w:rPr>
      </w:pPr>
    </w:p>
    <w:p w14:paraId="6789F6BD" w14:textId="77777777" w:rsidR="000C3DBA" w:rsidRDefault="000C3DBA" w:rsidP="003D57EA">
      <w:pPr>
        <w:rPr>
          <w:rFonts w:ascii="Arial" w:hAnsi="Arial" w:cs="Arial"/>
          <w:szCs w:val="24"/>
          <w:lang w:val="en-GB"/>
        </w:rPr>
      </w:pPr>
    </w:p>
    <w:p w14:paraId="06500984" w14:textId="4789ADD9" w:rsidR="00193601" w:rsidRDefault="00193601" w:rsidP="003D57EA">
      <w:pPr>
        <w:rPr>
          <w:rFonts w:ascii="Arial" w:hAnsi="Arial" w:cs="Arial"/>
          <w:szCs w:val="24"/>
          <w:lang w:val="en-GB"/>
        </w:rPr>
      </w:pPr>
    </w:p>
    <w:p w14:paraId="435CC6A0" w14:textId="17C32568" w:rsidR="00006B1D" w:rsidRDefault="00006B1D" w:rsidP="000C3DBA">
      <w:pPr>
        <w:pStyle w:val="ListParagraph"/>
        <w:numPr>
          <w:ilvl w:val="0"/>
          <w:numId w:val="5"/>
        </w:numPr>
        <w:ind w:left="426" w:hanging="426"/>
        <w:rPr>
          <w:rFonts w:ascii="Arial" w:hAnsi="Arial" w:cs="Arial"/>
          <w:b/>
          <w:bCs/>
          <w:lang w:val="en-GB"/>
        </w:rPr>
      </w:pPr>
      <w:r>
        <w:rPr>
          <w:rFonts w:ascii="Arial" w:hAnsi="Arial" w:cs="Arial"/>
          <w:b/>
          <w:bCs/>
          <w:lang w:val="en-GB"/>
        </w:rPr>
        <w:lastRenderedPageBreak/>
        <w:t>The rights of women are being well</w:t>
      </w:r>
      <w:r w:rsidR="006B173E">
        <w:rPr>
          <w:rFonts w:ascii="Arial" w:hAnsi="Arial" w:cs="Arial"/>
          <w:b/>
          <w:bCs/>
          <w:lang w:val="en-GB"/>
        </w:rPr>
        <w:t>-</w:t>
      </w:r>
      <w:r>
        <w:rPr>
          <w:rFonts w:ascii="Arial" w:hAnsi="Arial" w:cs="Arial"/>
          <w:b/>
          <w:bCs/>
          <w:lang w:val="en-GB"/>
        </w:rPr>
        <w:t xml:space="preserve">secured at the </w:t>
      </w:r>
      <w:r w:rsidR="006B173E">
        <w:rPr>
          <w:rFonts w:ascii="Arial" w:hAnsi="Arial" w:cs="Arial"/>
          <w:b/>
          <w:bCs/>
          <w:lang w:val="en-GB"/>
        </w:rPr>
        <w:t>m</w:t>
      </w:r>
      <w:r>
        <w:rPr>
          <w:rFonts w:ascii="Arial" w:hAnsi="Arial" w:cs="Arial"/>
          <w:b/>
          <w:bCs/>
          <w:lang w:val="en-GB"/>
        </w:rPr>
        <w:t>unicipal level</w:t>
      </w:r>
    </w:p>
    <w:p w14:paraId="29A46CE4" w14:textId="77777777" w:rsidR="00006B1D" w:rsidRPr="00006B1D" w:rsidRDefault="00006B1D" w:rsidP="00006B1D">
      <w:pPr>
        <w:rPr>
          <w:rFonts w:ascii="Arial" w:hAnsi="Arial" w:cs="Arial"/>
          <w:b/>
          <w:bCs/>
          <w:lang w:val="en-GB"/>
        </w:rPr>
      </w:pPr>
    </w:p>
    <w:p w14:paraId="44FA707A" w14:textId="6B4F1D11" w:rsidR="00006B1D" w:rsidRDefault="00006B1D" w:rsidP="003D57EA">
      <w:pPr>
        <w:rPr>
          <w:rFonts w:ascii="Arial" w:hAnsi="Arial" w:cs="Arial"/>
          <w:szCs w:val="24"/>
          <w:lang w:val="en-GB"/>
        </w:rPr>
      </w:pPr>
      <w:r>
        <w:rPr>
          <w:rFonts w:ascii="Arial" w:hAnsi="Arial" w:cs="Arial"/>
          <w:szCs w:val="24"/>
          <w:lang w:val="en-GB"/>
        </w:rPr>
        <w:t xml:space="preserve">It </w:t>
      </w:r>
      <w:r w:rsidR="00810BCA">
        <w:rPr>
          <w:rFonts w:ascii="Arial" w:hAnsi="Arial" w:cs="Arial"/>
          <w:szCs w:val="24"/>
          <w:lang w:val="en-GB"/>
        </w:rPr>
        <w:t>does not appear</w:t>
      </w:r>
      <w:r w:rsidR="006815D2">
        <w:rPr>
          <w:rFonts w:ascii="Arial" w:hAnsi="Arial" w:cs="Arial"/>
          <w:szCs w:val="24"/>
          <w:lang w:val="en-GB"/>
        </w:rPr>
        <w:t xml:space="preserve"> necessary</w:t>
      </w:r>
      <w:r w:rsidR="009B2159">
        <w:rPr>
          <w:rFonts w:ascii="Arial" w:hAnsi="Arial" w:cs="Arial"/>
          <w:szCs w:val="24"/>
          <w:lang w:val="en-GB"/>
        </w:rPr>
        <w:t>, as evidenced by the UL</w:t>
      </w:r>
      <w:r w:rsidR="00D309F3">
        <w:rPr>
          <w:rFonts w:ascii="Arial" w:hAnsi="Arial" w:cs="Arial"/>
          <w:szCs w:val="24"/>
          <w:lang w:val="en-GB"/>
        </w:rPr>
        <w:t>T</w:t>
      </w:r>
      <w:r w:rsidR="009B2159">
        <w:rPr>
          <w:rFonts w:ascii="Arial" w:hAnsi="Arial" w:cs="Arial"/>
          <w:szCs w:val="24"/>
          <w:lang w:val="en-GB"/>
        </w:rPr>
        <w:t xml:space="preserve">RA property transfers taking place in </w:t>
      </w:r>
      <w:proofErr w:type="spellStart"/>
      <w:r w:rsidR="009B2159">
        <w:rPr>
          <w:rFonts w:ascii="Arial" w:hAnsi="Arial" w:cs="Arial"/>
          <w:szCs w:val="24"/>
          <w:lang w:val="en-GB"/>
        </w:rPr>
        <w:t>Ngwathe</w:t>
      </w:r>
      <w:proofErr w:type="spellEnd"/>
      <w:r w:rsidR="009B2159">
        <w:rPr>
          <w:rFonts w:ascii="Arial" w:hAnsi="Arial" w:cs="Arial"/>
          <w:szCs w:val="24"/>
          <w:lang w:val="en-GB"/>
        </w:rPr>
        <w:t xml:space="preserve"> and elsewhere,</w:t>
      </w:r>
      <w:r>
        <w:rPr>
          <w:rFonts w:ascii="Arial" w:hAnsi="Arial" w:cs="Arial"/>
          <w:szCs w:val="24"/>
          <w:lang w:val="en-GB"/>
        </w:rPr>
        <w:t xml:space="preserve"> to make radical changes to the Act in order to secure the property</w:t>
      </w:r>
    </w:p>
    <w:p w14:paraId="6AAFB29B" w14:textId="77777777" w:rsidR="00810BCA" w:rsidRDefault="00006B1D" w:rsidP="003D57EA">
      <w:pPr>
        <w:rPr>
          <w:rFonts w:ascii="Arial" w:hAnsi="Arial" w:cs="Arial"/>
          <w:szCs w:val="24"/>
          <w:lang w:val="en-GB"/>
        </w:rPr>
      </w:pPr>
      <w:r>
        <w:rPr>
          <w:rFonts w:ascii="Arial" w:hAnsi="Arial" w:cs="Arial"/>
          <w:szCs w:val="24"/>
          <w:lang w:val="en-GB"/>
        </w:rPr>
        <w:t xml:space="preserve">rights of female owners. All the transfers occur at the municipal level and as the Khaya Lam experience shows, women receive at least 50% of the </w:t>
      </w:r>
      <w:r w:rsidR="000E1307">
        <w:rPr>
          <w:rFonts w:ascii="Arial" w:hAnsi="Arial" w:cs="Arial"/>
          <w:szCs w:val="24"/>
          <w:lang w:val="en-GB"/>
        </w:rPr>
        <w:t xml:space="preserve">title deeds that occur under ULTRA. In certain cases, </w:t>
      </w:r>
      <w:r w:rsidR="009B2159">
        <w:rPr>
          <w:rFonts w:ascii="Arial" w:hAnsi="Arial" w:cs="Arial"/>
          <w:szCs w:val="24"/>
          <w:lang w:val="en-GB"/>
        </w:rPr>
        <w:t>p</w:t>
      </w:r>
      <w:r w:rsidR="000E1307">
        <w:rPr>
          <w:rFonts w:ascii="Arial" w:hAnsi="Arial" w:cs="Arial"/>
          <w:szCs w:val="24"/>
          <w:lang w:val="en-GB"/>
        </w:rPr>
        <w:t>roperties are transferred into the joint ownership of husband and wife. These transfers have been excluded from the properties described in (1) above.</w:t>
      </w:r>
    </w:p>
    <w:p w14:paraId="1C42F54E" w14:textId="77777777" w:rsidR="00810BCA" w:rsidRDefault="00810BCA" w:rsidP="003D57EA">
      <w:pPr>
        <w:rPr>
          <w:rFonts w:ascii="Arial" w:hAnsi="Arial" w:cs="Arial"/>
          <w:szCs w:val="24"/>
          <w:lang w:val="en-GB"/>
        </w:rPr>
      </w:pPr>
    </w:p>
    <w:p w14:paraId="3AF94ECB" w14:textId="347EC2F3" w:rsidR="006815D2" w:rsidRDefault="00810BCA" w:rsidP="003D57EA">
      <w:pPr>
        <w:rPr>
          <w:rFonts w:ascii="Arial" w:hAnsi="Arial" w:cs="Arial"/>
          <w:szCs w:val="24"/>
          <w:lang w:val="en-GB"/>
        </w:rPr>
      </w:pPr>
      <w:r>
        <w:rPr>
          <w:rFonts w:ascii="Arial" w:hAnsi="Arial" w:cs="Arial"/>
          <w:szCs w:val="24"/>
          <w:lang w:val="en-GB"/>
        </w:rPr>
        <w:t xml:space="preserve">If the Department and the Court are concerned about the </w:t>
      </w:r>
      <w:r w:rsidR="00D10287">
        <w:rPr>
          <w:rFonts w:ascii="Arial" w:hAnsi="Arial" w:cs="Arial"/>
          <w:szCs w:val="24"/>
          <w:lang w:val="en-GB"/>
        </w:rPr>
        <w:t xml:space="preserve">strict observance of gender equity in ULTRA-related property titling, </w:t>
      </w:r>
      <w:r w:rsidR="00354AF1">
        <w:rPr>
          <w:rFonts w:ascii="Arial" w:hAnsi="Arial" w:cs="Arial"/>
          <w:szCs w:val="24"/>
          <w:lang w:val="en-GB"/>
        </w:rPr>
        <w:t>m</w:t>
      </w:r>
      <w:r w:rsidR="00D10287">
        <w:rPr>
          <w:rFonts w:ascii="Arial" w:hAnsi="Arial" w:cs="Arial"/>
          <w:szCs w:val="24"/>
          <w:lang w:val="en-GB"/>
        </w:rPr>
        <w:t>unicipal o</w:t>
      </w:r>
      <w:r>
        <w:rPr>
          <w:rFonts w:ascii="Arial" w:hAnsi="Arial" w:cs="Arial"/>
          <w:szCs w:val="24"/>
          <w:lang w:val="en-GB"/>
        </w:rPr>
        <w:t>fficials</w:t>
      </w:r>
      <w:r w:rsidR="00D10287">
        <w:rPr>
          <w:rFonts w:ascii="Arial" w:hAnsi="Arial" w:cs="Arial"/>
          <w:szCs w:val="24"/>
          <w:lang w:val="en-GB"/>
        </w:rPr>
        <w:t xml:space="preserve"> can be required to establish that males receiving </w:t>
      </w:r>
      <w:r w:rsidR="006815D2">
        <w:rPr>
          <w:rFonts w:ascii="Arial" w:hAnsi="Arial" w:cs="Arial"/>
          <w:szCs w:val="24"/>
          <w:lang w:val="en-GB"/>
        </w:rPr>
        <w:t>titles to ULTRA properties are the rightful heirs of properties inherited from deceased prior owners of the properties.</w:t>
      </w:r>
    </w:p>
    <w:p w14:paraId="720956B5" w14:textId="77777777" w:rsidR="006815D2" w:rsidRDefault="006815D2" w:rsidP="003D57EA">
      <w:pPr>
        <w:rPr>
          <w:rFonts w:ascii="Arial" w:hAnsi="Arial" w:cs="Arial"/>
          <w:szCs w:val="24"/>
          <w:lang w:val="en-GB"/>
        </w:rPr>
      </w:pPr>
    </w:p>
    <w:p w14:paraId="1706E0CA" w14:textId="7E09B8A5" w:rsidR="00F96D68" w:rsidRDefault="00724110" w:rsidP="003D57EA">
      <w:pPr>
        <w:rPr>
          <w:rFonts w:ascii="Arial" w:hAnsi="Arial" w:cs="Arial"/>
          <w:szCs w:val="24"/>
          <w:lang w:val="en-GB"/>
        </w:rPr>
      </w:pPr>
      <w:r>
        <w:rPr>
          <w:rFonts w:ascii="Arial" w:hAnsi="Arial" w:cs="Arial"/>
          <w:szCs w:val="24"/>
          <w:lang w:val="en-GB"/>
        </w:rPr>
        <w:t xml:space="preserve">Most importantly, the expropriation </w:t>
      </w:r>
      <w:r w:rsidR="00AD5665">
        <w:rPr>
          <w:rFonts w:ascii="Arial" w:hAnsi="Arial" w:cs="Arial"/>
          <w:szCs w:val="24"/>
          <w:lang w:val="en-GB"/>
        </w:rPr>
        <w:t xml:space="preserve">of properties for which </w:t>
      </w:r>
      <w:r w:rsidR="00F35B26">
        <w:rPr>
          <w:rFonts w:ascii="Arial" w:hAnsi="Arial" w:cs="Arial"/>
          <w:szCs w:val="24"/>
          <w:lang w:val="en-GB"/>
        </w:rPr>
        <w:t xml:space="preserve">the </w:t>
      </w:r>
      <w:r w:rsidR="000B2B49">
        <w:rPr>
          <w:rFonts w:ascii="Arial" w:hAnsi="Arial" w:cs="Arial"/>
          <w:szCs w:val="24"/>
          <w:lang w:val="en-GB"/>
        </w:rPr>
        <w:t xml:space="preserve">rightful owners have not yet received </w:t>
      </w:r>
      <w:r w:rsidR="00210517">
        <w:rPr>
          <w:rFonts w:ascii="Arial" w:hAnsi="Arial" w:cs="Arial"/>
          <w:szCs w:val="24"/>
          <w:lang w:val="en-GB"/>
        </w:rPr>
        <w:t>title deeds</w:t>
      </w:r>
      <w:r w:rsidR="00F35B26">
        <w:rPr>
          <w:rFonts w:ascii="Arial" w:hAnsi="Arial" w:cs="Arial"/>
          <w:szCs w:val="24"/>
          <w:lang w:val="en-GB"/>
        </w:rPr>
        <w:t>,</w:t>
      </w:r>
      <w:r w:rsidR="00210517">
        <w:rPr>
          <w:rFonts w:ascii="Arial" w:hAnsi="Arial" w:cs="Arial"/>
          <w:szCs w:val="24"/>
          <w:lang w:val="en-GB"/>
        </w:rPr>
        <w:t xml:space="preserve"> will result in a </w:t>
      </w:r>
      <w:r w:rsidR="00F634E1">
        <w:rPr>
          <w:rFonts w:ascii="Arial" w:hAnsi="Arial" w:cs="Arial"/>
          <w:szCs w:val="24"/>
          <w:lang w:val="en-GB"/>
        </w:rPr>
        <w:t xml:space="preserve">massive </w:t>
      </w:r>
      <w:r w:rsidR="00210517">
        <w:rPr>
          <w:rFonts w:ascii="Arial" w:hAnsi="Arial" w:cs="Arial"/>
          <w:szCs w:val="24"/>
          <w:lang w:val="en-GB"/>
        </w:rPr>
        <w:t>deprivation of the</w:t>
      </w:r>
      <w:r w:rsidR="00F634E1">
        <w:rPr>
          <w:rFonts w:ascii="Arial" w:hAnsi="Arial" w:cs="Arial"/>
          <w:szCs w:val="24"/>
          <w:lang w:val="en-GB"/>
        </w:rPr>
        <w:t xml:space="preserve"> rights of </w:t>
      </w:r>
      <w:r w:rsidR="00F35B26">
        <w:rPr>
          <w:rFonts w:ascii="Arial" w:hAnsi="Arial" w:cs="Arial"/>
          <w:szCs w:val="24"/>
          <w:lang w:val="en-GB"/>
        </w:rPr>
        <w:t>thousands of relatively low</w:t>
      </w:r>
      <w:r w:rsidR="005A6DA6">
        <w:rPr>
          <w:rFonts w:ascii="Arial" w:hAnsi="Arial" w:cs="Arial"/>
          <w:szCs w:val="24"/>
          <w:lang w:val="en-GB"/>
        </w:rPr>
        <w:t>-</w:t>
      </w:r>
      <w:r w:rsidR="00F35B26">
        <w:rPr>
          <w:rFonts w:ascii="Arial" w:hAnsi="Arial" w:cs="Arial"/>
          <w:szCs w:val="24"/>
          <w:lang w:val="en-GB"/>
        </w:rPr>
        <w:t>income families.</w:t>
      </w:r>
      <w:r w:rsidR="00C87857">
        <w:rPr>
          <w:rFonts w:ascii="Arial" w:hAnsi="Arial" w:cs="Arial"/>
          <w:szCs w:val="24"/>
          <w:lang w:val="en-GB"/>
        </w:rPr>
        <w:t xml:space="preserve"> </w:t>
      </w:r>
      <w:r w:rsidR="005A6DA6">
        <w:rPr>
          <w:rFonts w:ascii="Arial" w:hAnsi="Arial" w:cs="Arial"/>
          <w:szCs w:val="24"/>
          <w:lang w:val="en-GB"/>
        </w:rPr>
        <w:t>The</w:t>
      </w:r>
      <w:r w:rsidR="00B11245">
        <w:rPr>
          <w:rFonts w:ascii="Arial" w:hAnsi="Arial" w:cs="Arial"/>
          <w:szCs w:val="24"/>
          <w:lang w:val="en-GB"/>
        </w:rPr>
        <w:t xml:space="preserve"> properties in question are what the </w:t>
      </w:r>
      <w:r w:rsidR="00F51C84">
        <w:rPr>
          <w:rFonts w:ascii="Arial" w:hAnsi="Arial" w:cs="Arial"/>
          <w:szCs w:val="24"/>
          <w:lang w:val="en-GB"/>
        </w:rPr>
        <w:t>Peruv</w:t>
      </w:r>
      <w:r w:rsidR="00CC66E4">
        <w:rPr>
          <w:rFonts w:ascii="Arial" w:hAnsi="Arial" w:cs="Arial"/>
          <w:szCs w:val="24"/>
          <w:lang w:val="en-GB"/>
        </w:rPr>
        <w:t>ian economist, Hernando de Soto</w:t>
      </w:r>
      <w:r w:rsidR="006C2572">
        <w:rPr>
          <w:rFonts w:ascii="Arial" w:hAnsi="Arial" w:cs="Arial"/>
          <w:szCs w:val="24"/>
          <w:lang w:val="en-GB"/>
        </w:rPr>
        <w:t>, has described as “dea</w:t>
      </w:r>
      <w:r w:rsidR="00B5195C">
        <w:rPr>
          <w:rFonts w:ascii="Arial" w:hAnsi="Arial" w:cs="Arial"/>
          <w:szCs w:val="24"/>
          <w:lang w:val="en-GB"/>
        </w:rPr>
        <w:t>d capital” because they cannot be used as security</w:t>
      </w:r>
      <w:r w:rsidR="0004130A">
        <w:rPr>
          <w:rFonts w:ascii="Arial" w:hAnsi="Arial" w:cs="Arial"/>
          <w:szCs w:val="24"/>
          <w:lang w:val="en-GB"/>
        </w:rPr>
        <w:t xml:space="preserve"> by the occupants</w:t>
      </w:r>
      <w:r w:rsidR="00B5195C">
        <w:rPr>
          <w:rFonts w:ascii="Arial" w:hAnsi="Arial" w:cs="Arial"/>
          <w:szCs w:val="24"/>
          <w:lang w:val="en-GB"/>
        </w:rPr>
        <w:t xml:space="preserve">, </w:t>
      </w:r>
      <w:r w:rsidR="007F68DD">
        <w:rPr>
          <w:rFonts w:ascii="Arial" w:hAnsi="Arial" w:cs="Arial"/>
          <w:szCs w:val="24"/>
          <w:lang w:val="en-GB"/>
        </w:rPr>
        <w:t xml:space="preserve">there is no positive incentive to </w:t>
      </w:r>
      <w:r w:rsidR="006F4DCF">
        <w:rPr>
          <w:rFonts w:ascii="Arial" w:hAnsi="Arial" w:cs="Arial"/>
          <w:szCs w:val="24"/>
          <w:lang w:val="en-GB"/>
        </w:rPr>
        <w:t xml:space="preserve">upgrade the properties, and they </w:t>
      </w:r>
      <w:r w:rsidR="00856CFF">
        <w:rPr>
          <w:rFonts w:ascii="Arial" w:hAnsi="Arial" w:cs="Arial"/>
          <w:szCs w:val="24"/>
          <w:lang w:val="en-GB"/>
        </w:rPr>
        <w:t xml:space="preserve">tend to </w:t>
      </w:r>
      <w:r w:rsidR="006F4DCF">
        <w:rPr>
          <w:rFonts w:ascii="Arial" w:hAnsi="Arial" w:cs="Arial"/>
          <w:szCs w:val="24"/>
          <w:lang w:val="en-GB"/>
        </w:rPr>
        <w:t>represent</w:t>
      </w:r>
      <w:r w:rsidR="00856CFF">
        <w:rPr>
          <w:rFonts w:ascii="Arial" w:hAnsi="Arial" w:cs="Arial"/>
          <w:szCs w:val="24"/>
          <w:lang w:val="en-GB"/>
        </w:rPr>
        <w:t xml:space="preserve"> a liability to the government e</w:t>
      </w:r>
      <w:r w:rsidR="009D4AEB">
        <w:rPr>
          <w:rFonts w:ascii="Arial" w:hAnsi="Arial" w:cs="Arial"/>
          <w:szCs w:val="24"/>
          <w:lang w:val="en-GB"/>
        </w:rPr>
        <w:t>ntity th</w:t>
      </w:r>
      <w:r w:rsidR="000410F2">
        <w:rPr>
          <w:rFonts w:ascii="Arial" w:hAnsi="Arial" w:cs="Arial"/>
          <w:szCs w:val="24"/>
          <w:lang w:val="en-GB"/>
        </w:rPr>
        <w:t>a</w:t>
      </w:r>
      <w:r w:rsidR="009D4AEB">
        <w:rPr>
          <w:rFonts w:ascii="Arial" w:hAnsi="Arial" w:cs="Arial"/>
          <w:szCs w:val="24"/>
          <w:lang w:val="en-GB"/>
        </w:rPr>
        <w:t>t is the no</w:t>
      </w:r>
      <w:r w:rsidR="00694FCA">
        <w:rPr>
          <w:rFonts w:ascii="Arial" w:hAnsi="Arial" w:cs="Arial"/>
          <w:szCs w:val="24"/>
          <w:lang w:val="en-GB"/>
        </w:rPr>
        <w:t>m</w:t>
      </w:r>
      <w:r w:rsidR="009D4AEB">
        <w:rPr>
          <w:rFonts w:ascii="Arial" w:hAnsi="Arial" w:cs="Arial"/>
          <w:szCs w:val="24"/>
          <w:lang w:val="en-GB"/>
        </w:rPr>
        <w:t>inal</w:t>
      </w:r>
      <w:r w:rsidR="00694FCA">
        <w:rPr>
          <w:rFonts w:ascii="Arial" w:hAnsi="Arial" w:cs="Arial"/>
          <w:szCs w:val="24"/>
          <w:lang w:val="en-GB"/>
        </w:rPr>
        <w:t xml:space="preserve"> o</w:t>
      </w:r>
      <w:r w:rsidR="00F96D68">
        <w:rPr>
          <w:rFonts w:ascii="Arial" w:hAnsi="Arial" w:cs="Arial"/>
          <w:szCs w:val="24"/>
          <w:lang w:val="en-GB"/>
        </w:rPr>
        <w:t>w</w:t>
      </w:r>
      <w:r w:rsidR="00694FCA">
        <w:rPr>
          <w:rFonts w:ascii="Arial" w:hAnsi="Arial" w:cs="Arial"/>
          <w:szCs w:val="24"/>
          <w:lang w:val="en-GB"/>
        </w:rPr>
        <w:t>ner</w:t>
      </w:r>
      <w:r w:rsidR="00F96D68">
        <w:rPr>
          <w:rFonts w:ascii="Arial" w:hAnsi="Arial" w:cs="Arial"/>
          <w:szCs w:val="24"/>
          <w:lang w:val="en-GB"/>
        </w:rPr>
        <w:t xml:space="preserve">. </w:t>
      </w:r>
    </w:p>
    <w:p w14:paraId="2209857A" w14:textId="77777777" w:rsidR="00F96D68" w:rsidRDefault="00F96D68" w:rsidP="003D57EA">
      <w:pPr>
        <w:rPr>
          <w:rFonts w:ascii="Arial" w:hAnsi="Arial" w:cs="Arial"/>
          <w:szCs w:val="24"/>
          <w:lang w:val="en-GB"/>
        </w:rPr>
      </w:pPr>
    </w:p>
    <w:p w14:paraId="12E82156" w14:textId="3E469EAA" w:rsidR="0021256F" w:rsidRDefault="00F96D68" w:rsidP="003D57EA">
      <w:pPr>
        <w:rPr>
          <w:rFonts w:ascii="Arial" w:hAnsi="Arial" w:cs="Arial"/>
          <w:szCs w:val="24"/>
          <w:lang w:val="en-GB"/>
        </w:rPr>
      </w:pPr>
      <w:r>
        <w:rPr>
          <w:rFonts w:ascii="Arial" w:hAnsi="Arial" w:cs="Arial"/>
          <w:szCs w:val="24"/>
          <w:lang w:val="en-GB"/>
        </w:rPr>
        <w:t xml:space="preserve">With the occupants as owners the position </w:t>
      </w:r>
      <w:r w:rsidR="008F4FF7">
        <w:rPr>
          <w:rFonts w:ascii="Arial" w:hAnsi="Arial" w:cs="Arial"/>
          <w:szCs w:val="24"/>
          <w:lang w:val="en-GB"/>
        </w:rPr>
        <w:t xml:space="preserve">changes dramatically. The </w:t>
      </w:r>
      <w:r w:rsidR="00DB7637">
        <w:rPr>
          <w:rFonts w:ascii="Arial" w:hAnsi="Arial" w:cs="Arial"/>
          <w:szCs w:val="24"/>
          <w:lang w:val="en-GB"/>
        </w:rPr>
        <w:t>properties as assets become “live capital”.</w:t>
      </w:r>
      <w:r w:rsidR="009D4AEB">
        <w:rPr>
          <w:rFonts w:ascii="Arial" w:hAnsi="Arial" w:cs="Arial"/>
          <w:szCs w:val="24"/>
          <w:lang w:val="en-GB"/>
        </w:rPr>
        <w:t xml:space="preserve"> </w:t>
      </w:r>
      <w:r w:rsidR="00DB7637">
        <w:rPr>
          <w:rFonts w:ascii="Arial" w:hAnsi="Arial" w:cs="Arial"/>
          <w:szCs w:val="24"/>
          <w:lang w:val="en-GB"/>
        </w:rPr>
        <w:t>The owners</w:t>
      </w:r>
      <w:r w:rsidR="00CE6A6D">
        <w:rPr>
          <w:rFonts w:ascii="Arial" w:hAnsi="Arial" w:cs="Arial"/>
          <w:szCs w:val="24"/>
          <w:lang w:val="en-GB"/>
        </w:rPr>
        <w:t xml:space="preserve"> </w:t>
      </w:r>
      <w:r w:rsidR="00DB7637">
        <w:rPr>
          <w:rFonts w:ascii="Arial" w:hAnsi="Arial" w:cs="Arial"/>
          <w:szCs w:val="24"/>
          <w:lang w:val="en-GB"/>
        </w:rPr>
        <w:t>can borrow a</w:t>
      </w:r>
      <w:r w:rsidR="00CE6A6D">
        <w:rPr>
          <w:rFonts w:ascii="Arial" w:hAnsi="Arial" w:cs="Arial"/>
          <w:szCs w:val="24"/>
          <w:lang w:val="en-GB"/>
        </w:rPr>
        <w:t>gainst the security of their properties</w:t>
      </w:r>
      <w:r w:rsidR="002D6146">
        <w:rPr>
          <w:rFonts w:ascii="Arial" w:hAnsi="Arial" w:cs="Arial"/>
          <w:szCs w:val="24"/>
          <w:lang w:val="en-GB"/>
        </w:rPr>
        <w:t>.</w:t>
      </w:r>
      <w:r w:rsidR="00EC2BB9">
        <w:rPr>
          <w:rFonts w:ascii="Arial" w:hAnsi="Arial" w:cs="Arial"/>
          <w:szCs w:val="24"/>
          <w:lang w:val="en-GB"/>
        </w:rPr>
        <w:t xml:space="preserve"> If registration of bonds against </w:t>
      </w:r>
      <w:r w:rsidR="005F0107">
        <w:rPr>
          <w:rFonts w:ascii="Arial" w:hAnsi="Arial" w:cs="Arial"/>
          <w:szCs w:val="24"/>
          <w:lang w:val="en-GB"/>
        </w:rPr>
        <w:t>low value properties is not considered worthwhile</w:t>
      </w:r>
      <w:r w:rsidR="00353A9A">
        <w:rPr>
          <w:rFonts w:ascii="Arial" w:hAnsi="Arial" w:cs="Arial"/>
          <w:szCs w:val="24"/>
          <w:lang w:val="en-GB"/>
        </w:rPr>
        <w:t xml:space="preserve">, the owners will be given </w:t>
      </w:r>
      <w:r w:rsidR="00E25BDB">
        <w:rPr>
          <w:rFonts w:ascii="Arial" w:hAnsi="Arial" w:cs="Arial"/>
          <w:szCs w:val="24"/>
          <w:lang w:val="en-GB"/>
        </w:rPr>
        <w:t xml:space="preserve">some level of </w:t>
      </w:r>
      <w:r w:rsidR="00D06223">
        <w:rPr>
          <w:rFonts w:ascii="Arial" w:hAnsi="Arial" w:cs="Arial"/>
          <w:szCs w:val="24"/>
          <w:lang w:val="en-GB"/>
        </w:rPr>
        <w:t>credit because of the stability that automatically comes with property ow</w:t>
      </w:r>
      <w:r w:rsidR="00330337">
        <w:rPr>
          <w:rFonts w:ascii="Arial" w:hAnsi="Arial" w:cs="Arial"/>
          <w:szCs w:val="24"/>
          <w:lang w:val="en-GB"/>
        </w:rPr>
        <w:t>ne</w:t>
      </w:r>
      <w:r w:rsidR="00D06223">
        <w:rPr>
          <w:rFonts w:ascii="Arial" w:hAnsi="Arial" w:cs="Arial"/>
          <w:szCs w:val="24"/>
          <w:lang w:val="en-GB"/>
        </w:rPr>
        <w:t>rship.</w:t>
      </w:r>
      <w:r w:rsidR="00330337">
        <w:rPr>
          <w:rFonts w:ascii="Arial" w:hAnsi="Arial" w:cs="Arial"/>
          <w:szCs w:val="24"/>
          <w:lang w:val="en-GB"/>
        </w:rPr>
        <w:t xml:space="preserve"> </w:t>
      </w:r>
      <w:r w:rsidR="00C64CAB">
        <w:rPr>
          <w:rFonts w:ascii="Arial" w:hAnsi="Arial" w:cs="Arial"/>
          <w:szCs w:val="24"/>
          <w:lang w:val="en-GB"/>
        </w:rPr>
        <w:t xml:space="preserve">If we </w:t>
      </w:r>
      <w:r w:rsidR="006A2561">
        <w:rPr>
          <w:rFonts w:ascii="Arial" w:hAnsi="Arial" w:cs="Arial"/>
          <w:szCs w:val="24"/>
          <w:lang w:val="en-GB"/>
        </w:rPr>
        <w:t xml:space="preserve">look at the </w:t>
      </w:r>
      <w:r w:rsidR="00A56027">
        <w:rPr>
          <w:rFonts w:ascii="Arial" w:hAnsi="Arial" w:cs="Arial"/>
          <w:szCs w:val="24"/>
          <w:lang w:val="en-GB"/>
        </w:rPr>
        <w:t>3</w:t>
      </w:r>
      <w:r w:rsidR="00556A3B">
        <w:rPr>
          <w:rFonts w:ascii="Arial" w:hAnsi="Arial" w:cs="Arial"/>
          <w:szCs w:val="24"/>
          <w:lang w:val="en-GB"/>
        </w:rPr>
        <w:t>,050 pr</w:t>
      </w:r>
      <w:r w:rsidR="00917C9A">
        <w:rPr>
          <w:rFonts w:ascii="Arial" w:hAnsi="Arial" w:cs="Arial"/>
          <w:szCs w:val="24"/>
          <w:lang w:val="en-GB"/>
        </w:rPr>
        <w:t>operties depicted in the above illustrations</w:t>
      </w:r>
      <w:r w:rsidR="00C57B6B">
        <w:rPr>
          <w:rFonts w:ascii="Arial" w:hAnsi="Arial" w:cs="Arial"/>
          <w:szCs w:val="24"/>
          <w:lang w:val="en-GB"/>
        </w:rPr>
        <w:t xml:space="preserve"> and place a modest </w:t>
      </w:r>
      <w:r w:rsidR="00723EC1">
        <w:rPr>
          <w:rFonts w:ascii="Arial" w:hAnsi="Arial" w:cs="Arial"/>
          <w:szCs w:val="24"/>
          <w:lang w:val="en-GB"/>
        </w:rPr>
        <w:t xml:space="preserve">average </w:t>
      </w:r>
      <w:r w:rsidR="00C57B6B">
        <w:rPr>
          <w:rFonts w:ascii="Arial" w:hAnsi="Arial" w:cs="Arial"/>
          <w:szCs w:val="24"/>
          <w:lang w:val="en-GB"/>
        </w:rPr>
        <w:t>value of R160,</w:t>
      </w:r>
      <w:r w:rsidR="00BC7D02">
        <w:rPr>
          <w:rFonts w:ascii="Arial" w:hAnsi="Arial" w:cs="Arial"/>
          <w:szCs w:val="24"/>
          <w:lang w:val="en-GB"/>
        </w:rPr>
        <w:t xml:space="preserve">000 on each property, we find that the new owners have become wealthier </w:t>
      </w:r>
      <w:r w:rsidR="00D25A58">
        <w:rPr>
          <w:rFonts w:ascii="Arial" w:hAnsi="Arial" w:cs="Arial"/>
          <w:szCs w:val="24"/>
          <w:lang w:val="en-GB"/>
        </w:rPr>
        <w:t xml:space="preserve">in assets </w:t>
      </w:r>
      <w:r w:rsidR="00723EC1">
        <w:rPr>
          <w:rFonts w:ascii="Arial" w:hAnsi="Arial" w:cs="Arial"/>
          <w:szCs w:val="24"/>
          <w:lang w:val="en-GB"/>
        </w:rPr>
        <w:t>by a</w:t>
      </w:r>
      <w:r w:rsidR="00B42900">
        <w:rPr>
          <w:rFonts w:ascii="Arial" w:hAnsi="Arial" w:cs="Arial"/>
          <w:szCs w:val="24"/>
          <w:lang w:val="en-GB"/>
        </w:rPr>
        <w:t xml:space="preserve"> total of </w:t>
      </w:r>
      <w:r w:rsidR="00AB2435">
        <w:rPr>
          <w:rFonts w:ascii="Arial" w:hAnsi="Arial" w:cs="Arial"/>
          <w:szCs w:val="24"/>
          <w:lang w:val="en-GB"/>
        </w:rPr>
        <w:t>R560</w:t>
      </w:r>
      <w:r w:rsidR="00732E7C">
        <w:rPr>
          <w:rFonts w:ascii="Arial" w:hAnsi="Arial" w:cs="Arial"/>
          <w:szCs w:val="24"/>
          <w:lang w:val="en-GB"/>
        </w:rPr>
        <w:t xml:space="preserve"> </w:t>
      </w:r>
      <w:r w:rsidR="00E45F24">
        <w:rPr>
          <w:rFonts w:ascii="Arial" w:hAnsi="Arial" w:cs="Arial"/>
          <w:szCs w:val="24"/>
          <w:lang w:val="en-GB"/>
        </w:rPr>
        <w:t xml:space="preserve">million. </w:t>
      </w:r>
      <w:r w:rsidR="00776503">
        <w:rPr>
          <w:rFonts w:ascii="Arial" w:hAnsi="Arial" w:cs="Arial"/>
          <w:szCs w:val="24"/>
          <w:lang w:val="en-GB"/>
        </w:rPr>
        <w:t>Over ti</w:t>
      </w:r>
      <w:r w:rsidR="00FF077B">
        <w:rPr>
          <w:rFonts w:ascii="Arial" w:hAnsi="Arial" w:cs="Arial"/>
          <w:szCs w:val="24"/>
          <w:lang w:val="en-GB"/>
        </w:rPr>
        <w:t>me</w:t>
      </w:r>
      <w:r w:rsidR="00E37741">
        <w:rPr>
          <w:rFonts w:ascii="Arial" w:hAnsi="Arial" w:cs="Arial"/>
          <w:szCs w:val="24"/>
          <w:lang w:val="en-GB"/>
        </w:rPr>
        <w:t>,</w:t>
      </w:r>
      <w:r w:rsidR="00FF077B">
        <w:rPr>
          <w:rFonts w:ascii="Arial" w:hAnsi="Arial" w:cs="Arial"/>
          <w:szCs w:val="24"/>
          <w:lang w:val="en-GB"/>
        </w:rPr>
        <w:t xml:space="preserve"> </w:t>
      </w:r>
      <w:r w:rsidR="00776503">
        <w:rPr>
          <w:rFonts w:ascii="Arial" w:hAnsi="Arial" w:cs="Arial"/>
          <w:szCs w:val="24"/>
          <w:lang w:val="en-GB"/>
        </w:rPr>
        <w:t xml:space="preserve">ownership of these assets will make a substantial </w:t>
      </w:r>
      <w:r w:rsidR="0004432E">
        <w:rPr>
          <w:rFonts w:ascii="Arial" w:hAnsi="Arial" w:cs="Arial"/>
          <w:szCs w:val="24"/>
          <w:lang w:val="en-GB"/>
        </w:rPr>
        <w:t>difference to the families living in the</w:t>
      </w:r>
      <w:r w:rsidR="002A11F3">
        <w:rPr>
          <w:rFonts w:ascii="Arial" w:hAnsi="Arial" w:cs="Arial"/>
          <w:szCs w:val="24"/>
          <w:lang w:val="en-GB"/>
        </w:rPr>
        <w:t>m</w:t>
      </w:r>
      <w:r w:rsidR="00DE36AC">
        <w:rPr>
          <w:rFonts w:ascii="Arial" w:hAnsi="Arial" w:cs="Arial"/>
          <w:szCs w:val="24"/>
          <w:lang w:val="en-GB"/>
        </w:rPr>
        <w:t xml:space="preserve"> </w:t>
      </w:r>
      <w:r w:rsidR="002A11F3">
        <w:rPr>
          <w:rFonts w:ascii="Arial" w:hAnsi="Arial" w:cs="Arial"/>
          <w:szCs w:val="24"/>
          <w:lang w:val="en-GB"/>
        </w:rPr>
        <w:t xml:space="preserve">but will also convert </w:t>
      </w:r>
      <w:r w:rsidR="00986DA0">
        <w:rPr>
          <w:rFonts w:ascii="Arial" w:hAnsi="Arial" w:cs="Arial"/>
          <w:szCs w:val="24"/>
          <w:lang w:val="en-GB"/>
        </w:rPr>
        <w:t>into new wealth-creation activit</w:t>
      </w:r>
      <w:r w:rsidR="0079392F">
        <w:rPr>
          <w:rFonts w:ascii="Arial" w:hAnsi="Arial" w:cs="Arial"/>
          <w:szCs w:val="24"/>
          <w:lang w:val="en-GB"/>
        </w:rPr>
        <w:t xml:space="preserve">ies by which the </w:t>
      </w:r>
      <w:r w:rsidR="00693791">
        <w:rPr>
          <w:rFonts w:ascii="Arial" w:hAnsi="Arial" w:cs="Arial"/>
          <w:szCs w:val="24"/>
          <w:lang w:val="en-GB"/>
        </w:rPr>
        <w:t>entire municipal area will benefit.</w:t>
      </w:r>
    </w:p>
    <w:p w14:paraId="679BB24B" w14:textId="77777777" w:rsidR="00A1404F" w:rsidRDefault="00A1404F" w:rsidP="003D57EA">
      <w:pPr>
        <w:rPr>
          <w:rFonts w:ascii="Arial" w:hAnsi="Arial" w:cs="Arial"/>
          <w:szCs w:val="24"/>
          <w:lang w:val="en-GB"/>
        </w:rPr>
      </w:pPr>
    </w:p>
    <w:p w14:paraId="07DF2DB6" w14:textId="7924C67B" w:rsidR="00193601" w:rsidRDefault="00DF1E02" w:rsidP="003D57EA">
      <w:pPr>
        <w:rPr>
          <w:rFonts w:ascii="Arial" w:hAnsi="Arial" w:cs="Arial"/>
          <w:szCs w:val="24"/>
          <w:lang w:val="en-GB"/>
        </w:rPr>
      </w:pPr>
      <w:r>
        <w:rPr>
          <w:rFonts w:ascii="Arial" w:hAnsi="Arial" w:cs="Arial"/>
          <w:szCs w:val="24"/>
          <w:lang w:val="en-GB"/>
        </w:rPr>
        <w:t>As</w:t>
      </w:r>
      <w:r w:rsidR="00A1404F">
        <w:rPr>
          <w:rFonts w:ascii="Arial" w:hAnsi="Arial" w:cs="Arial"/>
          <w:szCs w:val="24"/>
          <w:lang w:val="en-GB"/>
        </w:rPr>
        <w:t xml:space="preserve"> all the </w:t>
      </w:r>
      <w:r w:rsidR="005B39E8">
        <w:rPr>
          <w:rFonts w:ascii="Arial" w:hAnsi="Arial" w:cs="Arial"/>
          <w:szCs w:val="24"/>
          <w:lang w:val="en-GB"/>
        </w:rPr>
        <w:t>ULTRA</w:t>
      </w:r>
      <w:r w:rsidR="00294E86">
        <w:rPr>
          <w:rFonts w:ascii="Arial" w:hAnsi="Arial" w:cs="Arial"/>
          <w:szCs w:val="24"/>
          <w:lang w:val="en-GB"/>
        </w:rPr>
        <w:t>-</w:t>
      </w:r>
      <w:r w:rsidR="00140970">
        <w:rPr>
          <w:rFonts w:ascii="Arial" w:hAnsi="Arial" w:cs="Arial"/>
          <w:szCs w:val="24"/>
          <w:lang w:val="en-GB"/>
        </w:rPr>
        <w:t xml:space="preserve">owners in the country receive </w:t>
      </w:r>
      <w:r w:rsidR="00006B1D">
        <w:rPr>
          <w:rFonts w:ascii="Arial" w:hAnsi="Arial" w:cs="Arial"/>
          <w:szCs w:val="24"/>
          <w:lang w:val="en-GB"/>
        </w:rPr>
        <w:t xml:space="preserve">the </w:t>
      </w:r>
      <w:r w:rsidR="00AF1688">
        <w:rPr>
          <w:rFonts w:ascii="Arial" w:hAnsi="Arial" w:cs="Arial"/>
          <w:szCs w:val="24"/>
          <w:lang w:val="en-GB"/>
        </w:rPr>
        <w:t xml:space="preserve">title deeds to their </w:t>
      </w:r>
      <w:r w:rsidR="00A1404F">
        <w:rPr>
          <w:rFonts w:ascii="Arial" w:hAnsi="Arial" w:cs="Arial"/>
          <w:szCs w:val="24"/>
          <w:lang w:val="en-GB"/>
        </w:rPr>
        <w:t xml:space="preserve">properties </w:t>
      </w:r>
      <w:r w:rsidR="00AF1688">
        <w:rPr>
          <w:rFonts w:ascii="Arial" w:hAnsi="Arial" w:cs="Arial"/>
          <w:szCs w:val="24"/>
          <w:lang w:val="en-GB"/>
        </w:rPr>
        <w:t xml:space="preserve">and have their </w:t>
      </w:r>
      <w:r w:rsidR="009708CD">
        <w:rPr>
          <w:rFonts w:ascii="Arial" w:hAnsi="Arial" w:cs="Arial"/>
          <w:szCs w:val="24"/>
          <w:lang w:val="en-GB"/>
        </w:rPr>
        <w:t>ownership rights secured</w:t>
      </w:r>
      <w:r w:rsidR="00006B1D">
        <w:rPr>
          <w:rFonts w:ascii="Arial" w:hAnsi="Arial" w:cs="Arial"/>
          <w:szCs w:val="24"/>
          <w:lang w:val="en-GB"/>
        </w:rPr>
        <w:t>, poverty will decline</w:t>
      </w:r>
      <w:r w:rsidR="006815D2">
        <w:rPr>
          <w:rFonts w:ascii="Arial" w:hAnsi="Arial" w:cs="Arial"/>
          <w:szCs w:val="24"/>
          <w:lang w:val="en-GB"/>
        </w:rPr>
        <w:t>,</w:t>
      </w:r>
      <w:r w:rsidR="00006B1D">
        <w:rPr>
          <w:rFonts w:ascii="Arial" w:hAnsi="Arial" w:cs="Arial"/>
          <w:szCs w:val="24"/>
          <w:lang w:val="en-GB"/>
        </w:rPr>
        <w:t xml:space="preserve"> and economic activity will accelerate.</w:t>
      </w:r>
      <w:r w:rsidR="006815D2">
        <w:rPr>
          <w:rFonts w:ascii="Arial" w:hAnsi="Arial" w:cs="Arial"/>
          <w:szCs w:val="24"/>
          <w:lang w:val="en-GB"/>
        </w:rPr>
        <w:t xml:space="preserve"> The economy of South Africa will benefit substantially from giving </w:t>
      </w:r>
      <w:r w:rsidR="00696571">
        <w:rPr>
          <w:rFonts w:ascii="Arial" w:hAnsi="Arial" w:cs="Arial"/>
          <w:szCs w:val="24"/>
          <w:lang w:val="en-GB"/>
        </w:rPr>
        <w:t xml:space="preserve">title deeds to </w:t>
      </w:r>
      <w:r w:rsidR="006815D2">
        <w:rPr>
          <w:rFonts w:ascii="Arial" w:hAnsi="Arial" w:cs="Arial"/>
          <w:szCs w:val="24"/>
          <w:lang w:val="en-GB"/>
        </w:rPr>
        <w:t>the thousands of owners</w:t>
      </w:r>
      <w:r w:rsidR="00696571" w:rsidRPr="00696571">
        <w:rPr>
          <w:rFonts w:ascii="Arial" w:hAnsi="Arial" w:cs="Arial"/>
          <w:szCs w:val="24"/>
          <w:lang w:val="en-GB"/>
        </w:rPr>
        <w:t xml:space="preserve"> </w:t>
      </w:r>
      <w:r w:rsidR="00696571">
        <w:rPr>
          <w:rFonts w:ascii="Arial" w:hAnsi="Arial" w:cs="Arial"/>
          <w:szCs w:val="24"/>
          <w:lang w:val="en-GB"/>
        </w:rPr>
        <w:t xml:space="preserve">created by the ULTRA legislation, a great many of whom are women, to confirm their ownership rights to the properties. </w:t>
      </w:r>
      <w:r w:rsidR="00006B1D">
        <w:rPr>
          <w:rFonts w:ascii="Arial" w:hAnsi="Arial" w:cs="Arial"/>
          <w:szCs w:val="24"/>
          <w:lang w:val="en-GB"/>
        </w:rPr>
        <w:t xml:space="preserve">  </w:t>
      </w:r>
      <w:r w:rsidR="002D6146">
        <w:rPr>
          <w:rFonts w:ascii="Arial" w:hAnsi="Arial" w:cs="Arial"/>
          <w:szCs w:val="24"/>
          <w:lang w:val="en-GB"/>
        </w:rPr>
        <w:t xml:space="preserve"> </w:t>
      </w:r>
      <w:r w:rsidR="00CE6A6D">
        <w:rPr>
          <w:rFonts w:ascii="Arial" w:hAnsi="Arial" w:cs="Arial"/>
          <w:szCs w:val="24"/>
          <w:lang w:val="en-GB"/>
        </w:rPr>
        <w:t xml:space="preserve"> </w:t>
      </w:r>
      <w:r w:rsidR="006F4DCF">
        <w:rPr>
          <w:rFonts w:ascii="Arial" w:hAnsi="Arial" w:cs="Arial"/>
          <w:szCs w:val="24"/>
          <w:lang w:val="en-GB"/>
        </w:rPr>
        <w:t xml:space="preserve"> </w:t>
      </w:r>
      <w:r w:rsidR="00210517">
        <w:rPr>
          <w:rFonts w:ascii="Arial" w:hAnsi="Arial" w:cs="Arial"/>
          <w:szCs w:val="24"/>
          <w:lang w:val="en-GB"/>
        </w:rPr>
        <w:t xml:space="preserve"> </w:t>
      </w:r>
    </w:p>
    <w:p w14:paraId="112B42BE" w14:textId="03C12B0A" w:rsidR="00801C9E" w:rsidRDefault="00801C9E" w:rsidP="005D72B3"/>
    <w:p w14:paraId="249CCA78" w14:textId="7AD7303D" w:rsidR="00696571" w:rsidRDefault="00696571" w:rsidP="005D72B3">
      <w:pPr>
        <w:rPr>
          <w:rFonts w:ascii="Arial" w:hAnsi="Arial" w:cs="Arial"/>
        </w:rPr>
      </w:pPr>
      <w:r w:rsidRPr="00696571">
        <w:rPr>
          <w:rFonts w:ascii="Arial" w:hAnsi="Arial" w:cs="Arial"/>
        </w:rPr>
        <w:t>Prepared by</w:t>
      </w:r>
      <w:r>
        <w:rPr>
          <w:rFonts w:ascii="Arial" w:hAnsi="Arial" w:cs="Arial"/>
        </w:rPr>
        <w:t>:</w:t>
      </w:r>
    </w:p>
    <w:p w14:paraId="2C629F61" w14:textId="5E891298" w:rsidR="00696571" w:rsidRDefault="00696571" w:rsidP="005D72B3">
      <w:pPr>
        <w:rPr>
          <w:rFonts w:ascii="Arial" w:hAnsi="Arial" w:cs="Arial"/>
        </w:rPr>
      </w:pPr>
    </w:p>
    <w:p w14:paraId="4B9B4090" w14:textId="3EB2F429" w:rsidR="00696571" w:rsidRDefault="00696571" w:rsidP="005D72B3">
      <w:pPr>
        <w:rPr>
          <w:rFonts w:ascii="Arial" w:hAnsi="Arial" w:cs="Arial"/>
        </w:rPr>
      </w:pPr>
      <w:r>
        <w:rPr>
          <w:rFonts w:ascii="Arial" w:hAnsi="Arial" w:cs="Arial"/>
        </w:rPr>
        <w:t>E.G. Davie</w:t>
      </w:r>
    </w:p>
    <w:p w14:paraId="724DADBF" w14:textId="60008148" w:rsidR="00696571" w:rsidRDefault="00696571" w:rsidP="005D72B3">
      <w:pPr>
        <w:rPr>
          <w:rFonts w:ascii="Arial" w:hAnsi="Arial" w:cs="Arial"/>
        </w:rPr>
      </w:pPr>
      <w:r>
        <w:rPr>
          <w:rFonts w:ascii="Arial" w:hAnsi="Arial" w:cs="Arial"/>
        </w:rPr>
        <w:t>Director</w:t>
      </w:r>
    </w:p>
    <w:p w14:paraId="0E6C7FA6" w14:textId="31CC5404" w:rsidR="00696571" w:rsidRDefault="00696571" w:rsidP="005D72B3">
      <w:pPr>
        <w:rPr>
          <w:rFonts w:ascii="Arial" w:hAnsi="Arial" w:cs="Arial"/>
        </w:rPr>
      </w:pPr>
      <w:r>
        <w:rPr>
          <w:rFonts w:ascii="Arial" w:hAnsi="Arial" w:cs="Arial"/>
        </w:rPr>
        <w:t>Free Market Foundation</w:t>
      </w:r>
    </w:p>
    <w:p w14:paraId="06BFDF18" w14:textId="36826B82" w:rsidR="006255DF" w:rsidRDefault="006255DF" w:rsidP="005D72B3">
      <w:pPr>
        <w:rPr>
          <w:rFonts w:ascii="Arial" w:hAnsi="Arial" w:cs="Arial"/>
        </w:rPr>
      </w:pPr>
      <w:r>
        <w:rPr>
          <w:rFonts w:ascii="Arial" w:hAnsi="Arial" w:cs="Arial"/>
        </w:rPr>
        <w:t>Johannesburg</w:t>
      </w:r>
    </w:p>
    <w:p w14:paraId="1755AD33" w14:textId="4CE229F6" w:rsidR="006255DF" w:rsidRDefault="006255DF" w:rsidP="005D72B3">
      <w:pPr>
        <w:rPr>
          <w:rFonts w:ascii="Arial" w:hAnsi="Arial" w:cs="Arial"/>
        </w:rPr>
      </w:pPr>
    </w:p>
    <w:p w14:paraId="00BDC1BE" w14:textId="02EE6329" w:rsidR="00696571" w:rsidRPr="00696571" w:rsidRDefault="00F95120" w:rsidP="00F4218A">
      <w:pPr>
        <w:rPr>
          <w:rFonts w:ascii="Arial" w:hAnsi="Arial" w:cs="Arial"/>
        </w:rPr>
      </w:pPr>
      <w:r>
        <w:rPr>
          <w:rFonts w:ascii="Arial" w:hAnsi="Arial" w:cs="Arial"/>
        </w:rPr>
        <w:t>Contact</w:t>
      </w:r>
      <w:r w:rsidR="006255DF">
        <w:rPr>
          <w:rFonts w:ascii="Arial" w:hAnsi="Arial" w:cs="Arial"/>
        </w:rPr>
        <w:t xml:space="preserve">: </w:t>
      </w:r>
      <w:hyperlink r:id="rId13" w:history="1">
        <w:r w:rsidRPr="001269C1">
          <w:rPr>
            <w:rStyle w:val="Hyperlink"/>
            <w:rFonts w:ascii="Arial" w:hAnsi="Arial" w:cs="Arial"/>
          </w:rPr>
          <w:t>eustacedavie@fmfsa.org</w:t>
        </w:r>
      </w:hyperlink>
      <w:r>
        <w:rPr>
          <w:rFonts w:ascii="Arial" w:hAnsi="Arial" w:cs="Arial"/>
        </w:rPr>
        <w:t xml:space="preserve">, </w:t>
      </w:r>
      <w:r w:rsidR="006255DF">
        <w:rPr>
          <w:rFonts w:ascii="Arial" w:hAnsi="Arial" w:cs="Arial"/>
        </w:rPr>
        <w:t>083</w:t>
      </w:r>
      <w:r w:rsidR="00F4218A">
        <w:rPr>
          <w:rFonts w:ascii="Arial" w:hAnsi="Arial" w:cs="Arial"/>
        </w:rPr>
        <w:t> </w:t>
      </w:r>
      <w:r w:rsidR="006255DF">
        <w:rPr>
          <w:rFonts w:ascii="Arial" w:hAnsi="Arial" w:cs="Arial"/>
        </w:rPr>
        <w:t>679</w:t>
      </w:r>
      <w:r w:rsidR="00F4218A">
        <w:rPr>
          <w:rFonts w:ascii="Arial" w:hAnsi="Arial" w:cs="Arial"/>
        </w:rPr>
        <w:t xml:space="preserve"> </w:t>
      </w:r>
      <w:r w:rsidR="006255DF">
        <w:rPr>
          <w:rFonts w:ascii="Arial" w:hAnsi="Arial" w:cs="Arial"/>
        </w:rPr>
        <w:t>0586</w:t>
      </w:r>
    </w:p>
    <w:sectPr w:rsidR="00696571" w:rsidRPr="00696571" w:rsidSect="003B2C9C">
      <w:headerReference w:type="even" r:id="rId14"/>
      <w:headerReference w:type="default" r:id="rId15"/>
      <w:footerReference w:type="even" r:id="rId16"/>
      <w:footerReference w:type="default" r:id="rId17"/>
      <w:headerReference w:type="first" r:id="rId18"/>
      <w:footerReference w:type="first" r:id="rId19"/>
      <w:pgSz w:w="11907" w:h="16840" w:code="9"/>
      <w:pgMar w:top="1418" w:right="851" w:bottom="1418" w:left="851" w:header="851" w:footer="85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FD1F44" w14:textId="77777777" w:rsidR="00056DD6" w:rsidRDefault="00056DD6">
      <w:r>
        <w:separator/>
      </w:r>
    </w:p>
  </w:endnote>
  <w:endnote w:type="continuationSeparator" w:id="0">
    <w:p w14:paraId="4153BD57" w14:textId="77777777" w:rsidR="00056DD6" w:rsidRDefault="00056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venir LT Std 45 Book">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7D7C2" w14:textId="77777777" w:rsidR="00280F39" w:rsidRDefault="00BC5D82">
    <w:pPr>
      <w:pStyle w:val="Footer"/>
      <w:framePr w:wrap="around" w:vAnchor="text" w:hAnchor="margin" w:xAlign="right" w:y="1"/>
      <w:rPr>
        <w:rStyle w:val="PageNumber"/>
      </w:rPr>
    </w:pPr>
    <w:r>
      <w:rPr>
        <w:rStyle w:val="PageNumber"/>
      </w:rPr>
      <w:fldChar w:fldCharType="begin"/>
    </w:r>
    <w:r w:rsidR="00280F39">
      <w:rPr>
        <w:rStyle w:val="PageNumber"/>
      </w:rPr>
      <w:instrText xml:space="preserve">PAGE  </w:instrText>
    </w:r>
    <w:r>
      <w:rPr>
        <w:rStyle w:val="PageNumber"/>
      </w:rPr>
      <w:fldChar w:fldCharType="separate"/>
    </w:r>
    <w:r w:rsidR="00280F39">
      <w:rPr>
        <w:rStyle w:val="PageNumber"/>
        <w:noProof/>
      </w:rPr>
      <w:t>0</w:t>
    </w:r>
    <w:r>
      <w:rPr>
        <w:rStyle w:val="PageNumber"/>
      </w:rPr>
      <w:fldChar w:fldCharType="end"/>
    </w:r>
  </w:p>
  <w:p w14:paraId="201D1B06" w14:textId="77777777" w:rsidR="00280F39" w:rsidRDefault="00280F3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BE1B7" w14:textId="77777777" w:rsidR="00280F39" w:rsidRDefault="00BC5D82">
    <w:pPr>
      <w:pStyle w:val="Footer"/>
      <w:framePr w:wrap="around" w:vAnchor="text" w:hAnchor="margin" w:xAlign="right" w:y="1"/>
      <w:rPr>
        <w:rStyle w:val="PageNumber"/>
      </w:rPr>
    </w:pPr>
    <w:r>
      <w:rPr>
        <w:rStyle w:val="PageNumber"/>
      </w:rPr>
      <w:fldChar w:fldCharType="begin"/>
    </w:r>
    <w:r w:rsidR="00280F39">
      <w:rPr>
        <w:rStyle w:val="PageNumber"/>
      </w:rPr>
      <w:instrText xml:space="preserve">PAGE  </w:instrText>
    </w:r>
    <w:r>
      <w:rPr>
        <w:rStyle w:val="PageNumber"/>
      </w:rPr>
      <w:fldChar w:fldCharType="separate"/>
    </w:r>
    <w:r w:rsidR="00BA17F7">
      <w:rPr>
        <w:rStyle w:val="PageNumber"/>
        <w:noProof/>
      </w:rPr>
      <w:t>2</w:t>
    </w:r>
    <w:r>
      <w:rPr>
        <w:rStyle w:val="PageNumber"/>
      </w:rPr>
      <w:fldChar w:fldCharType="end"/>
    </w:r>
  </w:p>
  <w:p w14:paraId="5B9F0D82" w14:textId="77777777" w:rsidR="00280F39" w:rsidRDefault="00280F39">
    <w:pPr>
      <w:pStyle w:val="Footer"/>
      <w:framePr w:wrap="around" w:vAnchor="text" w:hAnchor="margin" w:xAlign="center" w:y="1"/>
      <w:ind w:right="360"/>
      <w:rPr>
        <w:rStyle w:val="PageNumber"/>
      </w:rPr>
    </w:pPr>
  </w:p>
  <w:p w14:paraId="7FD620DE" w14:textId="77777777" w:rsidR="00280F39" w:rsidRDefault="00280F3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AE8BB" w14:textId="77777777" w:rsidR="00280F39" w:rsidRDefault="00280F39">
    <w:pPr>
      <w:pStyle w:val="Footer"/>
      <w:tabs>
        <w:tab w:val="right" w:pos="10206"/>
      </w:tabs>
      <w:spacing w:before="80"/>
      <w:jc w:val="center"/>
      <w:rPr>
        <w:rFonts w:ascii="Avenir LT Std 45 Book" w:hAnsi="Avenir LT Std 45 Book"/>
        <w:sz w:val="18"/>
      </w:rPr>
    </w:pPr>
    <w:r>
      <w:rPr>
        <w:rFonts w:ascii="Avenir LT Std 45 Book" w:hAnsi="Avenir LT Std 45 Book"/>
        <w:b/>
        <w:bCs/>
        <w:sz w:val="18"/>
      </w:rPr>
      <w:t>Website</w:t>
    </w:r>
    <w:r w:rsidR="005D72B3">
      <w:rPr>
        <w:rFonts w:ascii="Avenir LT Std 45 Book" w:hAnsi="Avenir LT Std 45 Book"/>
        <w:sz w:val="18"/>
      </w:rPr>
      <w:t xml:space="preserve"> </w:t>
    </w:r>
    <w:proofErr w:type="gramStart"/>
    <w:r w:rsidR="005D72B3">
      <w:rPr>
        <w:rFonts w:ascii="Avenir LT Std 45 Book" w:hAnsi="Avenir LT Std 45 Book"/>
        <w:sz w:val="18"/>
      </w:rPr>
      <w:t>www.freemarketfoundation.com</w:t>
    </w:r>
    <w:r w:rsidR="00473C5A">
      <w:rPr>
        <w:rFonts w:ascii="Avenir LT Std 45 Book" w:hAnsi="Avenir LT Std 45 Book"/>
        <w:sz w:val="18"/>
      </w:rPr>
      <w:t xml:space="preserve">  |</w:t>
    </w:r>
    <w:proofErr w:type="gramEnd"/>
    <w:r w:rsidR="00473C5A">
      <w:rPr>
        <w:rFonts w:ascii="Avenir LT Std 45 Book" w:hAnsi="Avenir LT Std 45 Book"/>
        <w:sz w:val="18"/>
      </w:rPr>
      <w:t xml:space="preserve">  </w:t>
    </w:r>
    <w:r w:rsidR="00473C5A">
      <w:rPr>
        <w:rFonts w:ascii="Avenir LT Std 45 Book" w:hAnsi="Avenir LT Std 45 Book"/>
        <w:b/>
        <w:sz w:val="18"/>
      </w:rPr>
      <w:t>Twitter</w:t>
    </w:r>
    <w:r w:rsidR="00473C5A">
      <w:rPr>
        <w:rFonts w:ascii="Avenir LT Std 45 Book" w:hAnsi="Avenir LT Std 45 Book"/>
        <w:sz w:val="18"/>
      </w:rPr>
      <w:t xml:space="preserve"> @</w:t>
    </w:r>
    <w:proofErr w:type="spellStart"/>
    <w:r w:rsidR="00473C5A">
      <w:rPr>
        <w:rFonts w:ascii="Avenir LT Std 45 Book" w:hAnsi="Avenir LT Std 45 Book"/>
        <w:sz w:val="18"/>
      </w:rPr>
      <w:t>FMFSouthAfrica</w:t>
    </w:r>
    <w:proofErr w:type="spellEnd"/>
    <w:r w:rsidR="00473C5A">
      <w:rPr>
        <w:rFonts w:ascii="Avenir LT Std 45 Book" w:hAnsi="Avenir LT Std 45 Book"/>
        <w:sz w:val="18"/>
      </w:rPr>
      <w:t xml:space="preserve">  |  </w:t>
    </w:r>
    <w:r w:rsidR="00473C5A">
      <w:rPr>
        <w:rFonts w:ascii="Avenir LT Std 45 Book" w:hAnsi="Avenir LT Std 45 Book"/>
        <w:b/>
        <w:sz w:val="18"/>
      </w:rPr>
      <w:t>Facebook</w:t>
    </w:r>
    <w:r w:rsidR="00473C5A">
      <w:rPr>
        <w:rFonts w:ascii="Avenir LT Std 45 Book" w:hAnsi="Avenir LT Std 45 Book"/>
        <w:sz w:val="18"/>
      </w:rPr>
      <w:t xml:space="preserve"> FMFSA</w:t>
    </w:r>
    <w:r w:rsidR="005D72B3">
      <w:rPr>
        <w:rFonts w:ascii="Avenir LT Std 45 Book" w:hAnsi="Avenir LT Std 45 Book"/>
        <w:sz w:val="18"/>
      </w:rPr>
      <w:t xml:space="preserve"> </w:t>
    </w:r>
  </w:p>
  <w:p w14:paraId="7FDF04C7" w14:textId="5CC89303" w:rsidR="00280F39" w:rsidRDefault="00280F39">
    <w:pPr>
      <w:pStyle w:val="Footer"/>
      <w:tabs>
        <w:tab w:val="right" w:pos="10206"/>
      </w:tabs>
      <w:spacing w:before="80"/>
      <w:jc w:val="center"/>
      <w:rPr>
        <w:rFonts w:ascii="Arial" w:hAnsi="Arial" w:cs="Arial"/>
        <w:sz w:val="18"/>
      </w:rPr>
    </w:pPr>
    <w:r>
      <w:rPr>
        <w:rFonts w:ascii="Avenir LT Std 45 Book" w:hAnsi="Avenir LT Std 45 Book" w:cs="Arial"/>
        <w:sz w:val="18"/>
      </w:rPr>
      <w:t>NPO No 020-056-</w:t>
    </w:r>
    <w:proofErr w:type="gramStart"/>
    <w:r>
      <w:rPr>
        <w:rFonts w:ascii="Avenir LT Std 45 Book" w:hAnsi="Avenir LT Std 45 Book" w:cs="Arial"/>
        <w:sz w:val="18"/>
      </w:rPr>
      <w:t>NPO</w:t>
    </w:r>
    <w:r w:rsidR="00473C5A">
      <w:rPr>
        <w:rFonts w:ascii="Avenir LT Std 45 Book" w:hAnsi="Avenir LT Std 45 Book" w:cs="Arial"/>
        <w:sz w:val="18"/>
      </w:rPr>
      <w:t xml:space="preserve"> </w:t>
    </w:r>
    <w:r>
      <w:rPr>
        <w:rFonts w:ascii="Avenir LT Std 45 Book" w:hAnsi="Avenir LT Std 45 Book" w:cs="Arial"/>
        <w:sz w:val="18"/>
      </w:rPr>
      <w:t xml:space="preserve"> |</w:t>
    </w:r>
    <w:proofErr w:type="gramEnd"/>
    <w:r>
      <w:rPr>
        <w:rFonts w:ascii="Avenir LT Std 45 Book" w:hAnsi="Avenir LT Std 45 Book" w:cs="Arial"/>
        <w:sz w:val="18"/>
      </w:rPr>
      <w:t xml:space="preserve"> </w:t>
    </w:r>
    <w:r w:rsidR="00473C5A">
      <w:rPr>
        <w:rFonts w:ascii="Avenir LT Std 45 Book" w:hAnsi="Avenir LT Std 45 Book" w:cs="Arial"/>
        <w:sz w:val="18"/>
      </w:rPr>
      <w:t xml:space="preserve"> </w:t>
    </w:r>
    <w:r>
      <w:rPr>
        <w:rFonts w:ascii="Avenir LT Std 45 Book" w:hAnsi="Avenir LT Std 45 Book" w:cs="Arial"/>
        <w:sz w:val="18"/>
      </w:rPr>
      <w:t>PBO &amp; Section 18A(1)(a) No 930-017-343</w:t>
    </w:r>
    <w:r w:rsidR="00361E1D">
      <w:rPr>
        <w:rFonts w:ascii="Avenir LT Std 45 Book" w:hAnsi="Avenir LT Std 45 Book" w:cs="Arial"/>
        <w:sz w:val="18"/>
      </w:rPr>
      <w:t xml:space="preserve">  |  VAT: 4400120095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365ADE" w14:textId="77777777" w:rsidR="00056DD6" w:rsidRDefault="00056DD6">
      <w:r>
        <w:separator/>
      </w:r>
    </w:p>
  </w:footnote>
  <w:footnote w:type="continuationSeparator" w:id="0">
    <w:p w14:paraId="5F804BF0" w14:textId="77777777" w:rsidR="00056DD6" w:rsidRDefault="00056D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119355" w14:textId="77777777" w:rsidR="00280F39" w:rsidRDefault="00BC5D82">
    <w:pPr>
      <w:pStyle w:val="Header"/>
      <w:framePr w:wrap="around" w:vAnchor="text" w:hAnchor="margin" w:xAlign="center" w:y="1"/>
      <w:rPr>
        <w:rStyle w:val="PageNumber"/>
      </w:rPr>
    </w:pPr>
    <w:r>
      <w:rPr>
        <w:rStyle w:val="PageNumber"/>
      </w:rPr>
      <w:fldChar w:fldCharType="begin"/>
    </w:r>
    <w:r w:rsidR="00280F39">
      <w:rPr>
        <w:rStyle w:val="PageNumber"/>
      </w:rPr>
      <w:instrText xml:space="preserve">PAGE  </w:instrText>
    </w:r>
    <w:r>
      <w:rPr>
        <w:rStyle w:val="PageNumber"/>
      </w:rPr>
      <w:fldChar w:fldCharType="separate"/>
    </w:r>
    <w:r w:rsidR="00280F39">
      <w:rPr>
        <w:rStyle w:val="PageNumber"/>
        <w:noProof/>
      </w:rPr>
      <w:t>0</w:t>
    </w:r>
    <w:r>
      <w:rPr>
        <w:rStyle w:val="PageNumber"/>
      </w:rPr>
      <w:fldChar w:fldCharType="end"/>
    </w:r>
  </w:p>
  <w:p w14:paraId="024DCEF8" w14:textId="77777777" w:rsidR="00280F39" w:rsidRDefault="00280F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99AE2" w14:textId="77777777" w:rsidR="00C343E8" w:rsidRDefault="00C343E8">
    <w:pPr>
      <w:pStyle w:val="Header"/>
      <w:jc w:val="center"/>
    </w:pPr>
  </w:p>
  <w:p w14:paraId="3537B7E1" w14:textId="77777777" w:rsidR="00C343E8" w:rsidRDefault="00C343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0F7DB" w14:textId="77777777" w:rsidR="00280F39" w:rsidRDefault="00257277">
    <w:pPr>
      <w:widowControl w:val="0"/>
      <w:tabs>
        <w:tab w:val="right" w:pos="10206"/>
      </w:tabs>
      <w:ind w:left="6804"/>
      <w:rPr>
        <w:rFonts w:ascii="Avenir LT Std 45 Book" w:hAnsi="Avenir LT Std 45 Book"/>
        <w:b/>
        <w:bCs/>
        <w:sz w:val="20"/>
      </w:rPr>
    </w:pPr>
    <w:r>
      <w:rPr>
        <w:rFonts w:ascii="Avenir LT Std 45 Book" w:hAnsi="Avenir LT Std 45 Book"/>
        <w:b/>
        <w:bCs/>
        <w:noProof/>
        <w:sz w:val="20"/>
        <w:lang w:val="en-US"/>
      </w:rPr>
      <w:drawing>
        <wp:inline distT="0" distB="0" distL="0" distR="0" wp14:anchorId="389A43A6" wp14:editId="1121F9EB">
          <wp:extent cx="1487170" cy="866775"/>
          <wp:effectExtent l="19050" t="0" r="0" b="0"/>
          <wp:docPr id="1" name="Picture 1" descr="logo for web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website"/>
                  <pic:cNvPicPr>
                    <a:picLocks noChangeAspect="1" noChangeArrowheads="1"/>
                  </pic:cNvPicPr>
                </pic:nvPicPr>
                <pic:blipFill>
                  <a:blip r:embed="rId1"/>
                  <a:srcRect/>
                  <a:stretch>
                    <a:fillRect/>
                  </a:stretch>
                </pic:blipFill>
                <pic:spPr bwMode="auto">
                  <a:xfrm>
                    <a:off x="0" y="0"/>
                    <a:ext cx="1487170" cy="866775"/>
                  </a:xfrm>
                  <a:prstGeom prst="rect">
                    <a:avLst/>
                  </a:prstGeom>
                  <a:noFill/>
                  <a:ln w="9525">
                    <a:noFill/>
                    <a:miter lim="800000"/>
                    <a:headEnd/>
                    <a:tailEnd/>
                  </a:ln>
                </pic:spPr>
              </pic:pic>
            </a:graphicData>
          </a:graphic>
        </wp:inline>
      </w:drawing>
    </w:r>
  </w:p>
  <w:p w14:paraId="30314CB3" w14:textId="77777777" w:rsidR="00280F39" w:rsidRDefault="00280F39">
    <w:pPr>
      <w:widowControl w:val="0"/>
      <w:tabs>
        <w:tab w:val="right" w:pos="10206"/>
      </w:tabs>
      <w:ind w:left="10206" w:hanging="10206"/>
      <w:jc w:val="right"/>
      <w:rPr>
        <w:rFonts w:ascii="Avenir LT Std 45 Book" w:hAnsi="Avenir LT Std 45 Book"/>
        <w:b/>
        <w:bCs/>
        <w:sz w:val="20"/>
      </w:rPr>
    </w:pPr>
  </w:p>
  <w:p w14:paraId="6E583515" w14:textId="77777777" w:rsidR="00280F39" w:rsidRDefault="00280F39">
    <w:pPr>
      <w:widowControl w:val="0"/>
      <w:tabs>
        <w:tab w:val="right" w:pos="10206"/>
      </w:tabs>
      <w:ind w:left="6804"/>
      <w:rPr>
        <w:rFonts w:ascii="Avenir LT Std 45 Book" w:hAnsi="Avenir LT Std 45 Book"/>
        <w:b/>
        <w:bCs/>
        <w:sz w:val="18"/>
      </w:rPr>
    </w:pPr>
    <w:r>
      <w:rPr>
        <w:rFonts w:ascii="Avenir LT Std 45 Book" w:hAnsi="Avenir LT Std 45 Book"/>
        <w:b/>
        <w:bCs/>
        <w:sz w:val="18"/>
      </w:rPr>
      <w:t>Johannesburg</w:t>
    </w:r>
  </w:p>
  <w:p w14:paraId="48F96076" w14:textId="77777777" w:rsidR="00280F39" w:rsidRDefault="00280F39">
    <w:pPr>
      <w:widowControl w:val="0"/>
      <w:tabs>
        <w:tab w:val="right" w:pos="10206"/>
      </w:tabs>
      <w:ind w:left="6804"/>
      <w:rPr>
        <w:rFonts w:ascii="Avenir LT Std 45 Book" w:hAnsi="Avenir LT Std 45 Book"/>
        <w:sz w:val="18"/>
      </w:rPr>
    </w:pPr>
    <w:r>
      <w:rPr>
        <w:rFonts w:ascii="Avenir LT Std 45 Book" w:hAnsi="Avenir LT Std 45 Book"/>
        <w:sz w:val="18"/>
      </w:rPr>
      <w:t xml:space="preserve">PO Box </w:t>
    </w:r>
    <w:r w:rsidR="00D37801">
      <w:rPr>
        <w:rFonts w:ascii="Avenir LT Std 45 Book" w:hAnsi="Avenir LT Std 45 Book"/>
        <w:sz w:val="18"/>
      </w:rPr>
      <w:t>4056</w:t>
    </w:r>
    <w:r>
      <w:rPr>
        <w:rFonts w:ascii="Avenir LT Std 45 Book" w:hAnsi="Avenir LT Std 45 Book"/>
        <w:sz w:val="18"/>
      </w:rPr>
      <w:t xml:space="preserve"> | </w:t>
    </w:r>
    <w:proofErr w:type="spellStart"/>
    <w:r w:rsidR="00D37801">
      <w:rPr>
        <w:rFonts w:ascii="Avenir LT Std 45 Book" w:hAnsi="Avenir LT Std 45 Book"/>
        <w:sz w:val="18"/>
      </w:rPr>
      <w:t>Cramerview</w:t>
    </w:r>
    <w:proofErr w:type="spellEnd"/>
    <w:r>
      <w:rPr>
        <w:rFonts w:ascii="Avenir LT Std 45 Book" w:hAnsi="Avenir LT Std 45 Book"/>
        <w:sz w:val="18"/>
      </w:rPr>
      <w:t xml:space="preserve"> 2</w:t>
    </w:r>
    <w:r w:rsidR="00D37801">
      <w:rPr>
        <w:rFonts w:ascii="Avenir LT Std 45 Book" w:hAnsi="Avenir LT Std 45 Book"/>
        <w:sz w:val="18"/>
      </w:rPr>
      <w:t>0</w:t>
    </w:r>
    <w:r>
      <w:rPr>
        <w:rFonts w:ascii="Avenir LT Std 45 Book" w:hAnsi="Avenir LT Std 45 Book"/>
        <w:sz w:val="18"/>
      </w:rPr>
      <w:t>6</w:t>
    </w:r>
    <w:r w:rsidR="00D37801">
      <w:rPr>
        <w:rFonts w:ascii="Avenir LT Std 45 Book" w:hAnsi="Avenir LT Std 45 Book"/>
        <w:sz w:val="18"/>
      </w:rPr>
      <w:t>0</w:t>
    </w:r>
  </w:p>
  <w:p w14:paraId="21F67632" w14:textId="77777777" w:rsidR="00280F39" w:rsidRDefault="00280F39">
    <w:pPr>
      <w:widowControl w:val="0"/>
      <w:tabs>
        <w:tab w:val="right" w:pos="10206"/>
      </w:tabs>
      <w:ind w:left="6804"/>
      <w:rPr>
        <w:rFonts w:ascii="Avenir LT Std 45 Book" w:hAnsi="Avenir LT Std 45 Book"/>
        <w:sz w:val="18"/>
      </w:rPr>
    </w:pPr>
    <w:r>
      <w:rPr>
        <w:rFonts w:ascii="Avenir LT Std 45 Book" w:hAnsi="Avenir LT Std 45 Book"/>
        <w:b/>
        <w:sz w:val="18"/>
      </w:rPr>
      <w:t>Tel</w:t>
    </w:r>
    <w:r>
      <w:rPr>
        <w:rFonts w:ascii="Avenir LT Std 45 Book" w:hAnsi="Avenir LT Std 45 Book"/>
        <w:sz w:val="18"/>
      </w:rPr>
      <w:t xml:space="preserve"> 011 884 0270 | </w:t>
    </w:r>
    <w:r>
      <w:rPr>
        <w:rFonts w:ascii="Avenir LT Std 45 Book" w:hAnsi="Avenir LT Std 45 Book"/>
        <w:b/>
        <w:sz w:val="18"/>
      </w:rPr>
      <w:t>Fax</w:t>
    </w:r>
    <w:r>
      <w:rPr>
        <w:rFonts w:ascii="Avenir LT Std 45 Book" w:hAnsi="Avenir LT Std 45 Book"/>
        <w:sz w:val="18"/>
      </w:rPr>
      <w:t xml:space="preserve"> 011 884 5672 </w:t>
    </w:r>
  </w:p>
  <w:p w14:paraId="07212227" w14:textId="77777777" w:rsidR="00280F39" w:rsidRDefault="00280F39">
    <w:pPr>
      <w:widowControl w:val="0"/>
      <w:tabs>
        <w:tab w:val="right" w:pos="10206"/>
      </w:tabs>
      <w:ind w:left="6804"/>
      <w:rPr>
        <w:rFonts w:ascii="Avenir LT Std 45 Book" w:hAnsi="Avenir LT Std 45 Book"/>
        <w:sz w:val="18"/>
      </w:rPr>
    </w:pPr>
    <w:r>
      <w:rPr>
        <w:rFonts w:ascii="Avenir LT Std 45 Book" w:hAnsi="Avenir LT Std 45 Book"/>
        <w:b/>
        <w:sz w:val="18"/>
      </w:rPr>
      <w:t>Email</w:t>
    </w:r>
    <w:r>
      <w:rPr>
        <w:rFonts w:ascii="Avenir LT Std 45 Book" w:hAnsi="Avenir LT Std 45 Book"/>
        <w:sz w:val="18"/>
      </w:rPr>
      <w:t xml:space="preserve"> fmf@mweb.co.za</w:t>
    </w:r>
  </w:p>
  <w:p w14:paraId="1D27D84F" w14:textId="77777777" w:rsidR="00C341B8" w:rsidRDefault="00C341B8" w:rsidP="00C341B8">
    <w:pPr>
      <w:pStyle w:val="Header"/>
      <w:widowControl w:val="0"/>
      <w:ind w:left="6804"/>
      <w:rPr>
        <w:rFonts w:ascii="Avenir LT Std 45 Book" w:hAnsi="Avenir LT Std 45 Book"/>
        <w:sz w:val="18"/>
      </w:rPr>
    </w:pPr>
  </w:p>
  <w:p w14:paraId="1CA213A3" w14:textId="77777777" w:rsidR="00C341B8" w:rsidRDefault="00C341B8" w:rsidP="00C341B8">
    <w:pPr>
      <w:widowControl w:val="0"/>
      <w:tabs>
        <w:tab w:val="right" w:pos="10206"/>
      </w:tabs>
      <w:ind w:left="6804"/>
      <w:rPr>
        <w:rFonts w:ascii="Avenir LT Std 45 Book" w:hAnsi="Avenir LT Std 45 Book"/>
        <w:b/>
        <w:bCs/>
        <w:sz w:val="18"/>
      </w:rPr>
    </w:pPr>
    <w:r>
      <w:rPr>
        <w:rFonts w:ascii="Avenir LT Std 45 Book" w:hAnsi="Avenir LT Std 45 Book"/>
        <w:b/>
        <w:bCs/>
        <w:sz w:val="18"/>
      </w:rPr>
      <w:t>Cape Town</w:t>
    </w:r>
  </w:p>
  <w:p w14:paraId="10D80BE4" w14:textId="77777777" w:rsidR="00C341B8" w:rsidRDefault="00C341B8" w:rsidP="00C341B8">
    <w:pPr>
      <w:widowControl w:val="0"/>
      <w:tabs>
        <w:tab w:val="right" w:pos="10206"/>
      </w:tabs>
      <w:ind w:left="6804"/>
      <w:rPr>
        <w:rFonts w:ascii="Avenir LT Std 45 Book" w:hAnsi="Avenir LT Std 45 Book"/>
        <w:sz w:val="18"/>
      </w:rPr>
    </w:pPr>
    <w:r>
      <w:rPr>
        <w:rFonts w:ascii="Avenir LT Std 45 Book" w:hAnsi="Avenir LT Std 45 Book"/>
        <w:sz w:val="18"/>
      </w:rPr>
      <w:t>PO Box 805 | Cape Town 8000</w:t>
    </w:r>
  </w:p>
  <w:p w14:paraId="4B4CDBBB" w14:textId="77777777" w:rsidR="00C341B8" w:rsidRDefault="00C341B8" w:rsidP="00C341B8">
    <w:pPr>
      <w:widowControl w:val="0"/>
      <w:tabs>
        <w:tab w:val="right" w:pos="10206"/>
      </w:tabs>
      <w:ind w:left="6804"/>
      <w:rPr>
        <w:rFonts w:ascii="Avenir LT Std 45 Book" w:hAnsi="Avenir LT Std 45 Book"/>
        <w:sz w:val="18"/>
      </w:rPr>
    </w:pPr>
    <w:r>
      <w:rPr>
        <w:rFonts w:ascii="Avenir LT Std 45 Book" w:hAnsi="Avenir LT Std 45 Book"/>
        <w:b/>
        <w:sz w:val="18"/>
      </w:rPr>
      <w:t>Tel</w:t>
    </w:r>
    <w:r>
      <w:rPr>
        <w:rFonts w:ascii="Avenir LT Std 45 Book" w:hAnsi="Avenir LT Std 45 Book"/>
        <w:sz w:val="18"/>
      </w:rPr>
      <w:t xml:space="preserve"> 082 941 5375</w:t>
    </w:r>
  </w:p>
  <w:p w14:paraId="5E966DB9" w14:textId="77777777" w:rsidR="00C341B8" w:rsidRDefault="00C341B8" w:rsidP="00C341B8">
    <w:pPr>
      <w:widowControl w:val="0"/>
      <w:tabs>
        <w:tab w:val="right" w:pos="10206"/>
      </w:tabs>
      <w:ind w:left="6804"/>
      <w:rPr>
        <w:rFonts w:ascii="Avenir LT Std 45 Book" w:hAnsi="Avenir LT Std 45 Book"/>
        <w:sz w:val="18"/>
      </w:rPr>
    </w:pPr>
    <w:r>
      <w:rPr>
        <w:rFonts w:ascii="Avenir LT Std 45 Book" w:hAnsi="Avenir LT Std 45 Book"/>
        <w:b/>
        <w:sz w:val="18"/>
      </w:rPr>
      <w:t>Email</w:t>
    </w:r>
    <w:r>
      <w:rPr>
        <w:rFonts w:ascii="Avenir LT Std 45 Book" w:hAnsi="Avenir LT Std 45 Book"/>
        <w:sz w:val="18"/>
      </w:rPr>
      <w:t xml:space="preserve"> </w:t>
    </w:r>
    <w:r w:rsidR="0016308F">
      <w:rPr>
        <w:rFonts w:ascii="Avenir LT Std 45 Book" w:hAnsi="Avenir LT Std 45 Book"/>
        <w:sz w:val="18"/>
      </w:rPr>
      <w:t>tembanolutshungu@</w:t>
    </w:r>
    <w:r>
      <w:rPr>
        <w:rFonts w:ascii="Avenir LT Std 45 Book" w:hAnsi="Avenir LT Std 45 Book"/>
        <w:sz w:val="18"/>
      </w:rPr>
      <w:t>fmf</w:t>
    </w:r>
    <w:r w:rsidR="0016308F">
      <w:rPr>
        <w:rFonts w:ascii="Avenir LT Std 45 Book" w:hAnsi="Avenir LT Std 45 Book"/>
        <w:sz w:val="18"/>
      </w:rPr>
      <w:t>sa</w:t>
    </w:r>
    <w:r>
      <w:rPr>
        <w:rFonts w:ascii="Avenir LT Std 45 Book" w:hAnsi="Avenir LT Std 45 Book"/>
        <w:sz w:val="18"/>
      </w:rPr>
      <w:t>.</w:t>
    </w:r>
    <w:r w:rsidR="0016308F">
      <w:rPr>
        <w:rFonts w:ascii="Avenir LT Std 45 Book" w:hAnsi="Avenir LT Std 45 Book"/>
        <w:sz w:val="18"/>
      </w:rPr>
      <w:t>org</w:t>
    </w:r>
  </w:p>
  <w:p w14:paraId="4BFC3569" w14:textId="77777777" w:rsidR="00C341B8" w:rsidRDefault="00C341B8" w:rsidP="00C341B8">
    <w:pPr>
      <w:widowControl w:val="0"/>
      <w:tabs>
        <w:tab w:val="right" w:pos="10206"/>
      </w:tabs>
      <w:ind w:left="680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203ADD"/>
    <w:multiLevelType w:val="hybridMultilevel"/>
    <w:tmpl w:val="C5F6FF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34590A7E"/>
    <w:multiLevelType w:val="hybridMultilevel"/>
    <w:tmpl w:val="5940754E"/>
    <w:lvl w:ilvl="0" w:tplc="6AF242C8">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D0360E8"/>
    <w:multiLevelType w:val="hybridMultilevel"/>
    <w:tmpl w:val="10061D78"/>
    <w:lvl w:ilvl="0" w:tplc="06DCA1AC">
      <w:start w:val="1"/>
      <w:numFmt w:val="decimal"/>
      <w:lvlText w:val="%1."/>
      <w:lvlJc w:val="left"/>
      <w:pPr>
        <w:ind w:left="360" w:hanging="360"/>
      </w:pPr>
      <w:rPr>
        <w:rFonts w:hint="default"/>
        <w:b/>
        <w:bCs/>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49E2A7F"/>
    <w:multiLevelType w:val="hybridMultilevel"/>
    <w:tmpl w:val="F80441F2"/>
    <w:lvl w:ilvl="0" w:tplc="6884FCC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14728AD"/>
    <w:multiLevelType w:val="hybridMultilevel"/>
    <w:tmpl w:val="F2AE7F12"/>
    <w:lvl w:ilvl="0" w:tplc="0409000F">
      <w:start w:val="1"/>
      <w:numFmt w:val="decimal"/>
      <w:lvlText w:val="%1."/>
      <w:lvlJc w:val="left"/>
      <w:pPr>
        <w:ind w:left="720" w:hanging="360"/>
      </w:pPr>
      <w:rPr>
        <w:rFonts w:hint="default"/>
      </w:rPr>
    </w:lvl>
    <w:lvl w:ilvl="1" w:tplc="B1A6A2E8">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1"/>
  </w:num>
  <w:num w:numId="5">
    <w:abstractNumId w:val="2"/>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tin van Staden">
    <w15:presenceInfo w15:providerId="AD" w15:userId="S::martinvanstaden@fmfsa.org::fea8b447-a06d-4c4e-8b68-b471722a4d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801"/>
    <w:rsid w:val="00006B1D"/>
    <w:rsid w:val="000213C1"/>
    <w:rsid w:val="000410F2"/>
    <w:rsid w:val="0004130A"/>
    <w:rsid w:val="0004432E"/>
    <w:rsid w:val="0005215A"/>
    <w:rsid w:val="00056DD6"/>
    <w:rsid w:val="00060DCE"/>
    <w:rsid w:val="00093EB1"/>
    <w:rsid w:val="000B2B49"/>
    <w:rsid w:val="000C1514"/>
    <w:rsid w:val="000C3DBA"/>
    <w:rsid w:val="000E1307"/>
    <w:rsid w:val="001249D8"/>
    <w:rsid w:val="00132FB5"/>
    <w:rsid w:val="00140970"/>
    <w:rsid w:val="0016308F"/>
    <w:rsid w:val="0017549B"/>
    <w:rsid w:val="00183118"/>
    <w:rsid w:val="00193601"/>
    <w:rsid w:val="00197AE7"/>
    <w:rsid w:val="001B3B93"/>
    <w:rsid w:val="001D3B79"/>
    <w:rsid w:val="00210517"/>
    <w:rsid w:val="0021256F"/>
    <w:rsid w:val="00257277"/>
    <w:rsid w:val="00280F39"/>
    <w:rsid w:val="00294E86"/>
    <w:rsid w:val="002A11F3"/>
    <w:rsid w:val="002B42EB"/>
    <w:rsid w:val="002D6146"/>
    <w:rsid w:val="00330337"/>
    <w:rsid w:val="00340A2E"/>
    <w:rsid w:val="00353A9A"/>
    <w:rsid w:val="00354AF1"/>
    <w:rsid w:val="00361E1D"/>
    <w:rsid w:val="003621C4"/>
    <w:rsid w:val="003944FA"/>
    <w:rsid w:val="003B2C9C"/>
    <w:rsid w:val="003B7CD1"/>
    <w:rsid w:val="003D57EA"/>
    <w:rsid w:val="003D71CA"/>
    <w:rsid w:val="003F28FD"/>
    <w:rsid w:val="004525D2"/>
    <w:rsid w:val="00470AF8"/>
    <w:rsid w:val="00473C5A"/>
    <w:rsid w:val="00480B0A"/>
    <w:rsid w:val="004C42B1"/>
    <w:rsid w:val="004C6101"/>
    <w:rsid w:val="00501EA3"/>
    <w:rsid w:val="00556A3B"/>
    <w:rsid w:val="005818DB"/>
    <w:rsid w:val="00593B24"/>
    <w:rsid w:val="005A5DD2"/>
    <w:rsid w:val="005A6DA6"/>
    <w:rsid w:val="005B39E8"/>
    <w:rsid w:val="005D1D67"/>
    <w:rsid w:val="005D72B3"/>
    <w:rsid w:val="005E5B51"/>
    <w:rsid w:val="005F0107"/>
    <w:rsid w:val="006255DF"/>
    <w:rsid w:val="00625618"/>
    <w:rsid w:val="00644897"/>
    <w:rsid w:val="00645FF5"/>
    <w:rsid w:val="006815D2"/>
    <w:rsid w:val="00693791"/>
    <w:rsid w:val="00694FCA"/>
    <w:rsid w:val="00696571"/>
    <w:rsid w:val="006A2561"/>
    <w:rsid w:val="006A603A"/>
    <w:rsid w:val="006B173E"/>
    <w:rsid w:val="006C1C4C"/>
    <w:rsid w:val="006C2572"/>
    <w:rsid w:val="006F4DCF"/>
    <w:rsid w:val="0070086E"/>
    <w:rsid w:val="007031C2"/>
    <w:rsid w:val="00710EDD"/>
    <w:rsid w:val="00723EC1"/>
    <w:rsid w:val="00724110"/>
    <w:rsid w:val="00732E7C"/>
    <w:rsid w:val="00751575"/>
    <w:rsid w:val="00762B86"/>
    <w:rsid w:val="00763A23"/>
    <w:rsid w:val="0077009C"/>
    <w:rsid w:val="00776503"/>
    <w:rsid w:val="0079392F"/>
    <w:rsid w:val="007B4FEC"/>
    <w:rsid w:val="007C4F83"/>
    <w:rsid w:val="007C6388"/>
    <w:rsid w:val="007F68DD"/>
    <w:rsid w:val="00801C9E"/>
    <w:rsid w:val="00810BCA"/>
    <w:rsid w:val="008142D4"/>
    <w:rsid w:val="00856CFF"/>
    <w:rsid w:val="008837D2"/>
    <w:rsid w:val="00884337"/>
    <w:rsid w:val="008B5F77"/>
    <w:rsid w:val="008D1883"/>
    <w:rsid w:val="008F4FF7"/>
    <w:rsid w:val="00917C9A"/>
    <w:rsid w:val="00947C75"/>
    <w:rsid w:val="0095067C"/>
    <w:rsid w:val="009708CD"/>
    <w:rsid w:val="00986DA0"/>
    <w:rsid w:val="009A00AA"/>
    <w:rsid w:val="009B2159"/>
    <w:rsid w:val="009D4AEB"/>
    <w:rsid w:val="00A01A71"/>
    <w:rsid w:val="00A1404F"/>
    <w:rsid w:val="00A46733"/>
    <w:rsid w:val="00A46D23"/>
    <w:rsid w:val="00A56027"/>
    <w:rsid w:val="00A5603C"/>
    <w:rsid w:val="00A75703"/>
    <w:rsid w:val="00AB2435"/>
    <w:rsid w:val="00AD5665"/>
    <w:rsid w:val="00AE431B"/>
    <w:rsid w:val="00AF1688"/>
    <w:rsid w:val="00B11245"/>
    <w:rsid w:val="00B151CF"/>
    <w:rsid w:val="00B20B58"/>
    <w:rsid w:val="00B42900"/>
    <w:rsid w:val="00B44A4A"/>
    <w:rsid w:val="00B5195C"/>
    <w:rsid w:val="00B647CE"/>
    <w:rsid w:val="00B77D96"/>
    <w:rsid w:val="00B80083"/>
    <w:rsid w:val="00B95A8A"/>
    <w:rsid w:val="00BA17F7"/>
    <w:rsid w:val="00BC5D82"/>
    <w:rsid w:val="00BC7D02"/>
    <w:rsid w:val="00BD4B02"/>
    <w:rsid w:val="00BF057A"/>
    <w:rsid w:val="00C2610E"/>
    <w:rsid w:val="00C341B8"/>
    <w:rsid w:val="00C343E8"/>
    <w:rsid w:val="00C57A44"/>
    <w:rsid w:val="00C57B6B"/>
    <w:rsid w:val="00C64CAB"/>
    <w:rsid w:val="00C87857"/>
    <w:rsid w:val="00CC66E4"/>
    <w:rsid w:val="00CC6A99"/>
    <w:rsid w:val="00CE0516"/>
    <w:rsid w:val="00CE66DE"/>
    <w:rsid w:val="00CE6A6D"/>
    <w:rsid w:val="00D06223"/>
    <w:rsid w:val="00D10287"/>
    <w:rsid w:val="00D25A58"/>
    <w:rsid w:val="00D309F3"/>
    <w:rsid w:val="00D343A3"/>
    <w:rsid w:val="00D37801"/>
    <w:rsid w:val="00D800A7"/>
    <w:rsid w:val="00DA475B"/>
    <w:rsid w:val="00DB7637"/>
    <w:rsid w:val="00DE36AC"/>
    <w:rsid w:val="00DE7FF4"/>
    <w:rsid w:val="00DF1E02"/>
    <w:rsid w:val="00DF2B38"/>
    <w:rsid w:val="00DF2BFF"/>
    <w:rsid w:val="00E25BDB"/>
    <w:rsid w:val="00E273B4"/>
    <w:rsid w:val="00E37741"/>
    <w:rsid w:val="00E37E4D"/>
    <w:rsid w:val="00E45F24"/>
    <w:rsid w:val="00E65097"/>
    <w:rsid w:val="00EA533A"/>
    <w:rsid w:val="00EB3CD2"/>
    <w:rsid w:val="00EC0E63"/>
    <w:rsid w:val="00EC2BB9"/>
    <w:rsid w:val="00F176C2"/>
    <w:rsid w:val="00F348D2"/>
    <w:rsid w:val="00F35B26"/>
    <w:rsid w:val="00F4218A"/>
    <w:rsid w:val="00F51C84"/>
    <w:rsid w:val="00F5618A"/>
    <w:rsid w:val="00F634E1"/>
    <w:rsid w:val="00F71141"/>
    <w:rsid w:val="00F80C06"/>
    <w:rsid w:val="00F95120"/>
    <w:rsid w:val="00F96D68"/>
    <w:rsid w:val="00FB4B93"/>
    <w:rsid w:val="00FD1314"/>
    <w:rsid w:val="00FF077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A9319D1"/>
  <w15:docId w15:val="{A0671900-984F-4FE8-90A4-0B6651988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2C9C"/>
    <w:rPr>
      <w:sz w:val="24"/>
      <w:lang w:eastAsia="en-US"/>
    </w:rPr>
  </w:style>
  <w:style w:type="paragraph" w:styleId="Heading1">
    <w:name w:val="heading 1"/>
    <w:basedOn w:val="Normal"/>
    <w:next w:val="Normal"/>
    <w:link w:val="Heading1Char"/>
    <w:uiPriority w:val="9"/>
    <w:qFormat/>
    <w:rsid w:val="003B2C9C"/>
    <w:pPr>
      <w:keepNext/>
      <w:tabs>
        <w:tab w:val="left" w:pos="-1440"/>
        <w:tab w:val="left" w:pos="-720"/>
        <w:tab w:val="left" w:pos="0"/>
        <w:tab w:val="left" w:pos="576"/>
        <w:tab w:val="left" w:pos="720"/>
      </w:tabs>
      <w:suppressAutoHyphens/>
      <w:jc w:val="both"/>
      <w:outlineLvl w:val="0"/>
    </w:pPr>
    <w:rPr>
      <w:rFonts w:ascii="Arial" w:hAnsi="Arial"/>
      <w:b/>
      <w:spacing w:val="-3"/>
      <w:sz w:val="32"/>
    </w:rPr>
  </w:style>
  <w:style w:type="paragraph" w:styleId="Heading2">
    <w:name w:val="heading 2"/>
    <w:basedOn w:val="Normal"/>
    <w:next w:val="Normal"/>
    <w:link w:val="Heading2Char"/>
    <w:uiPriority w:val="9"/>
    <w:qFormat/>
    <w:rsid w:val="003B2C9C"/>
    <w:pPr>
      <w:keepNext/>
      <w:tabs>
        <w:tab w:val="left" w:pos="-1440"/>
        <w:tab w:val="left" w:pos="-720"/>
        <w:tab w:val="left" w:pos="0"/>
        <w:tab w:val="left" w:pos="576"/>
        <w:tab w:val="left" w:pos="720"/>
      </w:tabs>
      <w:suppressAutoHyphens/>
      <w:jc w:val="both"/>
      <w:outlineLvl w:val="1"/>
    </w:pPr>
    <w:rPr>
      <w:rFonts w:ascii="Arial" w:hAnsi="Arial"/>
      <w:b/>
      <w:spacing w:val="-3"/>
      <w:sz w:val="28"/>
    </w:rPr>
  </w:style>
  <w:style w:type="paragraph" w:styleId="Heading3">
    <w:name w:val="heading 3"/>
    <w:basedOn w:val="Normal"/>
    <w:next w:val="Normal"/>
    <w:qFormat/>
    <w:rsid w:val="003B2C9C"/>
    <w:pPr>
      <w:keepNext/>
      <w:jc w:val="center"/>
      <w:outlineLvl w:val="2"/>
    </w:pPr>
    <w:rPr>
      <w:b/>
      <w:sz w:val="32"/>
      <w:u w:val="single"/>
    </w:rPr>
  </w:style>
  <w:style w:type="paragraph" w:styleId="Heading4">
    <w:name w:val="heading 4"/>
    <w:basedOn w:val="Normal"/>
    <w:next w:val="Normal"/>
    <w:qFormat/>
    <w:rsid w:val="003B2C9C"/>
    <w:pPr>
      <w:keepNext/>
      <w:jc w:val="center"/>
      <w:outlineLvl w:val="3"/>
    </w:pPr>
    <w:rPr>
      <w:b/>
      <w:sz w:val="28"/>
    </w:rPr>
  </w:style>
  <w:style w:type="paragraph" w:styleId="Heading5">
    <w:name w:val="heading 5"/>
    <w:basedOn w:val="Normal"/>
    <w:next w:val="Normal"/>
    <w:qFormat/>
    <w:rsid w:val="003B2C9C"/>
    <w:pPr>
      <w:keepNext/>
      <w:jc w:val="center"/>
      <w:outlineLvl w:val="4"/>
    </w:pPr>
    <w:rPr>
      <w:b/>
      <w:sz w:val="40"/>
      <w:u w:val="single"/>
    </w:rPr>
  </w:style>
  <w:style w:type="paragraph" w:styleId="Heading6">
    <w:name w:val="heading 6"/>
    <w:basedOn w:val="Normal"/>
    <w:next w:val="Normal"/>
    <w:qFormat/>
    <w:rsid w:val="003B2C9C"/>
    <w:pPr>
      <w:keepNext/>
      <w:ind w:left="131" w:right="-192"/>
      <w:outlineLvl w:val="5"/>
    </w:pPr>
    <w:rPr>
      <w:rFonts w:ascii="Arial" w:hAnsi="Arial" w:cs="Arial"/>
      <w:b/>
      <w:bCs/>
    </w:rPr>
  </w:style>
  <w:style w:type="paragraph" w:styleId="Heading7">
    <w:name w:val="heading 7"/>
    <w:basedOn w:val="Normal"/>
    <w:next w:val="Normal"/>
    <w:qFormat/>
    <w:rsid w:val="003B2C9C"/>
    <w:pPr>
      <w:keepNext/>
      <w:outlineLvl w:val="6"/>
    </w:pPr>
    <w:rPr>
      <w:b/>
      <w:i/>
    </w:rPr>
  </w:style>
  <w:style w:type="paragraph" w:styleId="Heading8">
    <w:name w:val="heading 8"/>
    <w:basedOn w:val="Normal"/>
    <w:next w:val="Normal"/>
    <w:qFormat/>
    <w:rsid w:val="003B2C9C"/>
    <w:pPr>
      <w:keepNext/>
      <w:outlineLvl w:val="7"/>
    </w:pPr>
    <w:rPr>
      <w:rFonts w:ascii="Arial Bold" w:hAnsi="Arial Bold" w:cs="Arial"/>
      <w:b/>
      <w:smallCaps/>
      <w:sz w:val="20"/>
    </w:rPr>
  </w:style>
  <w:style w:type="paragraph" w:styleId="Heading9">
    <w:name w:val="heading 9"/>
    <w:basedOn w:val="Normal"/>
    <w:next w:val="Normal"/>
    <w:link w:val="Heading9Char"/>
    <w:qFormat/>
    <w:rsid w:val="003B2C9C"/>
    <w:pPr>
      <w:keepNext/>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ubmainhead">
    <w:name w:val="consub main head"/>
    <w:basedOn w:val="Normal"/>
    <w:next w:val="Normal"/>
    <w:autoRedefine/>
    <w:rsid w:val="003B2C9C"/>
    <w:pPr>
      <w:tabs>
        <w:tab w:val="left" w:pos="567"/>
      </w:tabs>
      <w:jc w:val="center"/>
    </w:pPr>
    <w:rPr>
      <w:rFonts w:ascii="Arial" w:hAnsi="Arial"/>
      <w:b/>
      <w:smallCaps/>
      <w:sz w:val="32"/>
    </w:rPr>
  </w:style>
  <w:style w:type="paragraph" w:customStyle="1" w:styleId="consubsubhead">
    <w:name w:val="consub subhead"/>
    <w:basedOn w:val="Normal"/>
    <w:next w:val="Normal"/>
    <w:autoRedefine/>
    <w:rsid w:val="003B2C9C"/>
    <w:pPr>
      <w:suppressAutoHyphens/>
    </w:pPr>
    <w:rPr>
      <w:rFonts w:ascii="Arial" w:hAnsi="Arial"/>
      <w:b/>
      <w:spacing w:val="-3"/>
      <w:sz w:val="22"/>
    </w:rPr>
  </w:style>
  <w:style w:type="paragraph" w:customStyle="1" w:styleId="consubsubsub">
    <w:name w:val="consub subsub"/>
    <w:basedOn w:val="Normal"/>
    <w:next w:val="Normal"/>
    <w:autoRedefine/>
    <w:rsid w:val="003B2C9C"/>
    <w:pPr>
      <w:suppressAutoHyphens/>
    </w:pPr>
    <w:rPr>
      <w:rFonts w:ascii="Arial" w:hAnsi="Arial"/>
      <w:b/>
      <w:i/>
      <w:spacing w:val="-3"/>
      <w:sz w:val="22"/>
    </w:rPr>
  </w:style>
  <w:style w:type="paragraph" w:styleId="BodyTextIndent">
    <w:name w:val="Body Text Indent"/>
    <w:basedOn w:val="Normal"/>
    <w:semiHidden/>
    <w:rsid w:val="003B2C9C"/>
    <w:pPr>
      <w:tabs>
        <w:tab w:val="left" w:pos="-1440"/>
        <w:tab w:val="left" w:pos="-720"/>
        <w:tab w:val="left" w:pos="0"/>
        <w:tab w:val="left" w:pos="576"/>
        <w:tab w:val="left" w:pos="720"/>
      </w:tabs>
      <w:suppressAutoHyphens/>
      <w:ind w:left="1440" w:hanging="1440"/>
      <w:jc w:val="both"/>
    </w:pPr>
    <w:rPr>
      <w:rFonts w:ascii="Arial" w:hAnsi="Arial"/>
      <w:spacing w:val="-3"/>
    </w:rPr>
  </w:style>
  <w:style w:type="paragraph" w:styleId="Header">
    <w:name w:val="header"/>
    <w:basedOn w:val="Normal"/>
    <w:link w:val="HeaderChar"/>
    <w:uiPriority w:val="99"/>
    <w:rsid w:val="003B2C9C"/>
    <w:pPr>
      <w:tabs>
        <w:tab w:val="center" w:pos="4320"/>
        <w:tab w:val="right" w:pos="8640"/>
      </w:tabs>
    </w:pPr>
  </w:style>
  <w:style w:type="paragraph" w:styleId="Footer">
    <w:name w:val="footer"/>
    <w:basedOn w:val="Normal"/>
    <w:semiHidden/>
    <w:rsid w:val="003B2C9C"/>
    <w:pPr>
      <w:tabs>
        <w:tab w:val="center" w:pos="4320"/>
        <w:tab w:val="right" w:pos="8640"/>
      </w:tabs>
    </w:pPr>
  </w:style>
  <w:style w:type="paragraph" w:styleId="BodyText">
    <w:name w:val="Body Text"/>
    <w:basedOn w:val="Normal"/>
    <w:semiHidden/>
    <w:rsid w:val="003B2C9C"/>
    <w:pPr>
      <w:jc w:val="center"/>
    </w:pPr>
    <w:rPr>
      <w:rFonts w:ascii="Arial" w:hAnsi="Arial"/>
      <w:sz w:val="32"/>
    </w:rPr>
  </w:style>
  <w:style w:type="paragraph" w:styleId="BodyText2">
    <w:name w:val="Body Text 2"/>
    <w:basedOn w:val="Normal"/>
    <w:semiHidden/>
    <w:rsid w:val="003B2C9C"/>
    <w:rPr>
      <w:sz w:val="28"/>
    </w:rPr>
  </w:style>
  <w:style w:type="paragraph" w:customStyle="1" w:styleId="KeepWithNext">
    <w:name w:val="KeepWithNext"/>
    <w:basedOn w:val="Normal"/>
    <w:rsid w:val="003B2C9C"/>
    <w:pPr>
      <w:keepNext/>
      <w:widowControl w:val="0"/>
      <w:suppressAutoHyphens/>
    </w:pPr>
    <w:rPr>
      <w:rFonts w:ascii="Arial" w:hAnsi="Arial"/>
    </w:rPr>
  </w:style>
  <w:style w:type="paragraph" w:customStyle="1" w:styleId="Blockquote">
    <w:name w:val="Blockquote"/>
    <w:basedOn w:val="Normal"/>
    <w:rsid w:val="003B2C9C"/>
    <w:pPr>
      <w:spacing w:before="100" w:after="100"/>
      <w:ind w:right="360"/>
    </w:pPr>
    <w:rPr>
      <w:snapToGrid w:val="0"/>
      <w:lang w:val="en-US"/>
    </w:rPr>
  </w:style>
  <w:style w:type="character" w:styleId="Emphasis">
    <w:name w:val="Emphasis"/>
    <w:basedOn w:val="DefaultParagraphFont"/>
    <w:uiPriority w:val="20"/>
    <w:qFormat/>
    <w:rsid w:val="003B2C9C"/>
    <w:rPr>
      <w:i/>
    </w:rPr>
  </w:style>
  <w:style w:type="paragraph" w:customStyle="1" w:styleId="H3">
    <w:name w:val="H3"/>
    <w:basedOn w:val="Normal"/>
    <w:next w:val="Normal"/>
    <w:rsid w:val="003B2C9C"/>
    <w:pPr>
      <w:keepNext/>
      <w:spacing w:before="100" w:after="100"/>
      <w:outlineLvl w:val="3"/>
    </w:pPr>
    <w:rPr>
      <w:b/>
      <w:snapToGrid w:val="0"/>
      <w:sz w:val="28"/>
      <w:lang w:val="en-US"/>
    </w:rPr>
  </w:style>
  <w:style w:type="paragraph" w:styleId="BodyTextIndent2">
    <w:name w:val="Body Text Indent 2"/>
    <w:basedOn w:val="Normal"/>
    <w:semiHidden/>
    <w:rsid w:val="003B2C9C"/>
    <w:pPr>
      <w:spacing w:line="360" w:lineRule="auto"/>
      <w:ind w:left="540" w:hanging="540"/>
    </w:pPr>
    <w:rPr>
      <w:lang w:val="en-US"/>
    </w:rPr>
  </w:style>
  <w:style w:type="character" w:styleId="Strong">
    <w:name w:val="Strong"/>
    <w:basedOn w:val="DefaultParagraphFont"/>
    <w:uiPriority w:val="22"/>
    <w:qFormat/>
    <w:rsid w:val="003B2C9C"/>
    <w:rPr>
      <w:b/>
    </w:rPr>
  </w:style>
  <w:style w:type="paragraph" w:styleId="BodyText3">
    <w:name w:val="Body Text 3"/>
    <w:basedOn w:val="Normal"/>
    <w:semiHidden/>
    <w:rsid w:val="003B2C9C"/>
    <w:rPr>
      <w:i/>
    </w:rPr>
  </w:style>
  <w:style w:type="paragraph" w:customStyle="1" w:styleId="Index">
    <w:name w:val="Index"/>
    <w:basedOn w:val="Normal"/>
    <w:rsid w:val="003B2C9C"/>
    <w:pPr>
      <w:suppressAutoHyphens/>
      <w:spacing w:after="480"/>
      <w:jc w:val="center"/>
    </w:pPr>
    <w:rPr>
      <w:rFonts w:ascii="Arial Bold" w:hAnsi="Arial Bold"/>
      <w:b/>
      <w:caps/>
      <w:sz w:val="32"/>
    </w:rPr>
  </w:style>
  <w:style w:type="character" w:styleId="Hyperlink">
    <w:name w:val="Hyperlink"/>
    <w:basedOn w:val="DefaultParagraphFont"/>
    <w:rsid w:val="003B2C9C"/>
    <w:rPr>
      <w:color w:val="0000FF"/>
      <w:u w:val="single"/>
    </w:rPr>
  </w:style>
  <w:style w:type="character" w:styleId="PageNumber">
    <w:name w:val="page number"/>
    <w:basedOn w:val="DefaultParagraphFont"/>
    <w:semiHidden/>
    <w:rsid w:val="003B2C9C"/>
  </w:style>
  <w:style w:type="character" w:styleId="FollowedHyperlink">
    <w:name w:val="FollowedHyperlink"/>
    <w:basedOn w:val="DefaultParagraphFont"/>
    <w:semiHidden/>
    <w:rsid w:val="003B2C9C"/>
    <w:rPr>
      <w:color w:val="800080"/>
      <w:u w:val="single"/>
    </w:rPr>
  </w:style>
  <w:style w:type="paragraph" w:styleId="BodyTextIndent3">
    <w:name w:val="Body Text Indent 3"/>
    <w:basedOn w:val="Normal"/>
    <w:semiHidden/>
    <w:rsid w:val="003B2C9C"/>
    <w:pPr>
      <w:ind w:left="1260" w:hanging="540"/>
    </w:pPr>
    <w:rPr>
      <w:rFonts w:ascii="Arial" w:hAnsi="Arial" w:cs="Arial"/>
      <w:sz w:val="20"/>
    </w:rPr>
  </w:style>
  <w:style w:type="paragraph" w:styleId="Title">
    <w:name w:val="Title"/>
    <w:basedOn w:val="Normal"/>
    <w:link w:val="TitleChar"/>
    <w:qFormat/>
    <w:rsid w:val="003B2C9C"/>
    <w:pPr>
      <w:jc w:val="center"/>
    </w:pPr>
    <w:rPr>
      <w:rFonts w:ascii="Arial" w:hAnsi="Arial"/>
      <w:b/>
      <w:bCs/>
      <w:lang w:val="en-US"/>
    </w:rPr>
  </w:style>
  <w:style w:type="paragraph" w:styleId="ListParagraph">
    <w:name w:val="List Paragraph"/>
    <w:basedOn w:val="Normal"/>
    <w:uiPriority w:val="34"/>
    <w:qFormat/>
    <w:rsid w:val="003B2C9C"/>
    <w:pPr>
      <w:ind w:left="720"/>
    </w:pPr>
    <w:rPr>
      <w:szCs w:val="24"/>
      <w:lang w:val="en-US"/>
    </w:rPr>
  </w:style>
  <w:style w:type="paragraph" w:styleId="NormalWeb">
    <w:name w:val="Normal (Web)"/>
    <w:basedOn w:val="Normal"/>
    <w:uiPriority w:val="99"/>
    <w:semiHidden/>
    <w:rsid w:val="003B2C9C"/>
    <w:pPr>
      <w:spacing w:before="100" w:beforeAutospacing="1" w:after="100" w:afterAutospacing="1"/>
    </w:pPr>
    <w:rPr>
      <w:szCs w:val="24"/>
      <w:lang w:val="en-GB"/>
    </w:rPr>
  </w:style>
  <w:style w:type="paragraph" w:styleId="FootnoteText">
    <w:name w:val="footnote text"/>
    <w:basedOn w:val="Normal"/>
    <w:link w:val="FootnoteTextChar"/>
    <w:semiHidden/>
    <w:rsid w:val="003B2C9C"/>
    <w:rPr>
      <w:sz w:val="20"/>
    </w:rPr>
  </w:style>
  <w:style w:type="character" w:styleId="FootnoteReference">
    <w:name w:val="footnote reference"/>
    <w:basedOn w:val="DefaultParagraphFont"/>
    <w:semiHidden/>
    <w:rsid w:val="003B2C9C"/>
    <w:rPr>
      <w:vertAlign w:val="superscript"/>
    </w:rPr>
  </w:style>
  <w:style w:type="character" w:styleId="CommentReference">
    <w:name w:val="annotation reference"/>
    <w:basedOn w:val="DefaultParagraphFont"/>
    <w:semiHidden/>
    <w:rsid w:val="003B2C9C"/>
    <w:rPr>
      <w:sz w:val="16"/>
      <w:szCs w:val="16"/>
    </w:rPr>
  </w:style>
  <w:style w:type="paragraph" w:styleId="CommentText">
    <w:name w:val="annotation text"/>
    <w:basedOn w:val="Normal"/>
    <w:semiHidden/>
    <w:rsid w:val="003B2C9C"/>
    <w:rPr>
      <w:sz w:val="20"/>
      <w:lang w:val="en-US"/>
    </w:rPr>
  </w:style>
  <w:style w:type="character" w:customStyle="1" w:styleId="articledek">
    <w:name w:val="articledek"/>
    <w:basedOn w:val="DefaultParagraphFont"/>
    <w:rsid w:val="003B2C9C"/>
  </w:style>
  <w:style w:type="paragraph" w:styleId="BalloonText">
    <w:name w:val="Balloon Text"/>
    <w:basedOn w:val="Normal"/>
    <w:link w:val="BalloonTextChar"/>
    <w:uiPriority w:val="99"/>
    <w:semiHidden/>
    <w:unhideWhenUsed/>
    <w:rsid w:val="00132FB5"/>
    <w:rPr>
      <w:rFonts w:ascii="Tahoma" w:hAnsi="Tahoma" w:cs="Tahoma"/>
      <w:sz w:val="16"/>
      <w:szCs w:val="16"/>
    </w:rPr>
  </w:style>
  <w:style w:type="character" w:customStyle="1" w:styleId="BalloonTextChar">
    <w:name w:val="Balloon Text Char"/>
    <w:basedOn w:val="DefaultParagraphFont"/>
    <w:link w:val="BalloonText"/>
    <w:uiPriority w:val="99"/>
    <w:semiHidden/>
    <w:rsid w:val="00132FB5"/>
    <w:rPr>
      <w:rFonts w:ascii="Tahoma" w:hAnsi="Tahoma" w:cs="Tahoma"/>
      <w:sz w:val="16"/>
      <w:szCs w:val="16"/>
      <w:lang w:eastAsia="en-US"/>
    </w:rPr>
  </w:style>
  <w:style w:type="character" w:customStyle="1" w:styleId="HeaderChar">
    <w:name w:val="Header Char"/>
    <w:basedOn w:val="DefaultParagraphFont"/>
    <w:link w:val="Header"/>
    <w:uiPriority w:val="99"/>
    <w:rsid w:val="00C343E8"/>
    <w:rPr>
      <w:sz w:val="24"/>
      <w:lang w:eastAsia="en-US"/>
    </w:rPr>
  </w:style>
  <w:style w:type="character" w:customStyle="1" w:styleId="TitleChar">
    <w:name w:val="Title Char"/>
    <w:basedOn w:val="DefaultParagraphFont"/>
    <w:link w:val="Title"/>
    <w:rsid w:val="00593B24"/>
    <w:rPr>
      <w:rFonts w:ascii="Arial" w:hAnsi="Arial"/>
      <w:b/>
      <w:bCs/>
      <w:sz w:val="24"/>
      <w:lang w:val="en-US" w:eastAsia="en-US"/>
    </w:rPr>
  </w:style>
  <w:style w:type="character" w:customStyle="1" w:styleId="EmailStyle431">
    <w:name w:val="EmailStyle431"/>
    <w:basedOn w:val="DefaultParagraphFont"/>
    <w:rsid w:val="00593B24"/>
    <w:rPr>
      <w:rFonts w:ascii="Arial" w:hAnsi="Arial" w:cs="Arial"/>
      <w:color w:val="000000"/>
      <w:sz w:val="20"/>
    </w:rPr>
  </w:style>
  <w:style w:type="paragraph" w:customStyle="1" w:styleId="xmsonormal">
    <w:name w:val="x_msonormal"/>
    <w:basedOn w:val="Normal"/>
    <w:uiPriority w:val="99"/>
    <w:semiHidden/>
    <w:rsid w:val="005E5B51"/>
    <w:rPr>
      <w:rFonts w:eastAsiaTheme="minorHAnsi"/>
      <w:szCs w:val="24"/>
      <w:lang w:val="en-GB" w:eastAsia="en-GB"/>
    </w:rPr>
  </w:style>
  <w:style w:type="character" w:customStyle="1" w:styleId="Heading9Char">
    <w:name w:val="Heading 9 Char"/>
    <w:basedOn w:val="DefaultParagraphFont"/>
    <w:link w:val="Heading9"/>
    <w:rsid w:val="004C42B1"/>
    <w:rPr>
      <w:sz w:val="24"/>
      <w:u w:val="single"/>
      <w:lang w:eastAsia="en-US"/>
    </w:rPr>
  </w:style>
  <w:style w:type="character" w:customStyle="1" w:styleId="Heading1Char">
    <w:name w:val="Heading 1 Char"/>
    <w:basedOn w:val="DefaultParagraphFont"/>
    <w:link w:val="Heading1"/>
    <w:uiPriority w:val="9"/>
    <w:rsid w:val="004C42B1"/>
    <w:rPr>
      <w:rFonts w:ascii="Arial" w:hAnsi="Arial"/>
      <w:b/>
      <w:spacing w:val="-3"/>
      <w:sz w:val="32"/>
      <w:lang w:eastAsia="en-US"/>
    </w:rPr>
  </w:style>
  <w:style w:type="table" w:styleId="TableGrid">
    <w:name w:val="Table Grid"/>
    <w:basedOn w:val="TableNormal"/>
    <w:uiPriority w:val="59"/>
    <w:rsid w:val="004C42B1"/>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C42B1"/>
    <w:rPr>
      <w:rFonts w:ascii="Arial" w:hAnsi="Arial"/>
      <w:b/>
      <w:spacing w:val="-3"/>
      <w:sz w:val="28"/>
      <w:lang w:eastAsia="en-US"/>
    </w:rPr>
  </w:style>
  <w:style w:type="character" w:customStyle="1" w:styleId="FootnoteTextChar">
    <w:name w:val="Footnote Text Char"/>
    <w:basedOn w:val="DefaultParagraphFont"/>
    <w:link w:val="FootnoteText"/>
    <w:semiHidden/>
    <w:rsid w:val="004C42B1"/>
    <w:rPr>
      <w:lang w:eastAsia="en-US"/>
    </w:rPr>
  </w:style>
  <w:style w:type="character" w:styleId="UnresolvedMention">
    <w:name w:val="Unresolved Mention"/>
    <w:basedOn w:val="DefaultParagraphFont"/>
    <w:uiPriority w:val="99"/>
    <w:semiHidden/>
    <w:unhideWhenUsed/>
    <w:rsid w:val="00F951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963340">
      <w:bodyDiv w:val="1"/>
      <w:marLeft w:val="0"/>
      <w:marRight w:val="0"/>
      <w:marTop w:val="0"/>
      <w:marBottom w:val="0"/>
      <w:divBdr>
        <w:top w:val="none" w:sz="0" w:space="0" w:color="auto"/>
        <w:left w:val="none" w:sz="0" w:space="0" w:color="auto"/>
        <w:bottom w:val="none" w:sz="0" w:space="0" w:color="auto"/>
        <w:right w:val="none" w:sz="0" w:space="0" w:color="auto"/>
      </w:divBdr>
    </w:div>
    <w:div w:id="368846087">
      <w:bodyDiv w:val="1"/>
      <w:marLeft w:val="0"/>
      <w:marRight w:val="0"/>
      <w:marTop w:val="0"/>
      <w:marBottom w:val="0"/>
      <w:divBdr>
        <w:top w:val="none" w:sz="0" w:space="0" w:color="auto"/>
        <w:left w:val="none" w:sz="0" w:space="0" w:color="auto"/>
        <w:bottom w:val="none" w:sz="0" w:space="0" w:color="auto"/>
        <w:right w:val="none" w:sz="0" w:space="0" w:color="auto"/>
      </w:divBdr>
    </w:div>
    <w:div w:id="1153595288">
      <w:bodyDiv w:val="1"/>
      <w:marLeft w:val="0"/>
      <w:marRight w:val="0"/>
      <w:marTop w:val="0"/>
      <w:marBottom w:val="0"/>
      <w:divBdr>
        <w:top w:val="none" w:sz="0" w:space="0" w:color="auto"/>
        <w:left w:val="none" w:sz="0" w:space="0" w:color="auto"/>
        <w:bottom w:val="none" w:sz="0" w:space="0" w:color="auto"/>
        <w:right w:val="none" w:sz="0" w:space="0" w:color="auto"/>
      </w:divBdr>
    </w:div>
    <w:div w:id="1277719203">
      <w:bodyDiv w:val="1"/>
      <w:marLeft w:val="0"/>
      <w:marRight w:val="0"/>
      <w:marTop w:val="0"/>
      <w:marBottom w:val="0"/>
      <w:divBdr>
        <w:top w:val="none" w:sz="0" w:space="0" w:color="auto"/>
        <w:left w:val="none" w:sz="0" w:space="0" w:color="auto"/>
        <w:bottom w:val="none" w:sz="0" w:space="0" w:color="auto"/>
        <w:right w:val="none" w:sz="0" w:space="0" w:color="auto"/>
      </w:divBdr>
    </w:div>
    <w:div w:id="1297756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eustacedavie@fmfsa.org" TargetMode="Externa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88A5C02470FDB40AE980FDC1540D21D" ma:contentTypeVersion="10" ma:contentTypeDescription="Create a new document." ma:contentTypeScope="" ma:versionID="d92db5da739bc4674946739d95c16910">
  <xsd:schema xmlns:xsd="http://www.w3.org/2001/XMLSchema" xmlns:xs="http://www.w3.org/2001/XMLSchema" xmlns:p="http://schemas.microsoft.com/office/2006/metadata/properties" xmlns:ns3="dca9d4ed-f9ba-40be-8a87-7831828ae786" targetNamespace="http://schemas.microsoft.com/office/2006/metadata/properties" ma:root="true" ma:fieldsID="48d89f4e651da77996716e0f5610c7ef" ns3:_="">
    <xsd:import namespace="dca9d4ed-f9ba-40be-8a87-7831828ae78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9d4ed-f9ba-40be-8a87-7831828ae7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DEA564-AD75-4005-AC86-FE72C7078A03}">
  <ds:schemaRefs>
    <ds:schemaRef ds:uri="http://schemas.microsoft.com/sharepoint/v3/contenttype/forms"/>
  </ds:schemaRefs>
</ds:datastoreItem>
</file>

<file path=customXml/itemProps2.xml><?xml version="1.0" encoding="utf-8"?>
<ds:datastoreItem xmlns:ds="http://schemas.openxmlformats.org/officeDocument/2006/customXml" ds:itemID="{2C47EB58-C353-4C76-9E4E-60E56B2D08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9d4ed-f9ba-40be-8a87-7831828ae7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2F3B41-DD3E-4409-B994-6BC81A16D003}">
  <ds:schemaRefs>
    <ds:schemaRef ds:uri="http://schemas.openxmlformats.org/package/2006/metadata/core-properties"/>
    <ds:schemaRef ds:uri="http://www.w3.org/XML/1998/namespace"/>
    <ds:schemaRef ds:uri="http://purl.org/dc/dcmitype/"/>
    <ds:schemaRef ds:uri="http://purl.org/dc/elements/1.1/"/>
    <ds:schemaRef ds:uri="http://schemas.microsoft.com/office/2006/documentManagement/types"/>
    <ds:schemaRef ds:uri="http://purl.org/dc/terms/"/>
    <ds:schemaRef ds:uri="http://schemas.microsoft.com/office/infopath/2007/PartnerControls"/>
    <ds:schemaRef ds:uri="dca9d4ed-f9ba-40be-8a87-7831828ae786"/>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2792</Words>
  <Characters>14452</Characters>
  <Application>Microsoft Office Word</Application>
  <DocSecurity>4</DocSecurity>
  <Lines>120</Lines>
  <Paragraphs>34</Paragraphs>
  <ScaleCrop>false</ScaleCrop>
  <HeadingPairs>
    <vt:vector size="2" baseType="variant">
      <vt:variant>
        <vt:lpstr>Title</vt:lpstr>
      </vt:variant>
      <vt:variant>
        <vt:i4>1</vt:i4>
      </vt:variant>
    </vt:vector>
  </HeadingPairs>
  <TitlesOfParts>
    <vt:vector size="1" baseType="lpstr">
      <vt:lpstr>APPLICATION FOR CORPORATE MEMBERSHIP</vt:lpstr>
    </vt:vector>
  </TitlesOfParts>
  <Company/>
  <LinksUpToDate>false</LinksUpToDate>
  <CharactersWithSpaces>17210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CORPORATE MEMBERSHIP</dc:title>
  <dc:creator>Lyn</dc:creator>
  <cp:lastModifiedBy>Eustace Davie</cp:lastModifiedBy>
  <cp:revision>2</cp:revision>
  <cp:lastPrinted>2016-10-25T13:40:00Z</cp:lastPrinted>
  <dcterms:created xsi:type="dcterms:W3CDTF">2020-11-23T11:15:00Z</dcterms:created>
  <dcterms:modified xsi:type="dcterms:W3CDTF">2020-11-23T11:15:00Z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0x010100E88A5C02470FDB40AE980FDC1540D21D</vt:lpwstr>
  </property>
</Properties>
</file>